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568F7" w14:textId="77777777" w:rsidR="00952E5D" w:rsidRDefault="00952E5D"/>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719DE096" w:rsidR="00974E99" w:rsidRPr="00974E99" w:rsidRDefault="00974E99" w:rsidP="00E21A27">
            <w:pPr>
              <w:pStyle w:val="Documenttype"/>
            </w:pPr>
            <w:r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06852FF3" w:rsidR="0093492E" w:rsidRDefault="008A418F" w:rsidP="0026038D">
      <w:pPr>
        <w:pStyle w:val="Documentnumber"/>
      </w:pPr>
      <w:r>
        <w:t>G</w:t>
      </w:r>
      <w:r w:rsidR="001924C8">
        <w:t>XXXX</w:t>
      </w:r>
      <w:r>
        <w:t xml:space="preserve"> </w:t>
      </w:r>
    </w:p>
    <w:p w14:paraId="6593377F" w14:textId="77777777" w:rsidR="0026038D" w:rsidRDefault="0026038D" w:rsidP="003274DB"/>
    <w:p w14:paraId="76C91001" w14:textId="74563C0F" w:rsidR="00A424DC" w:rsidRPr="00F157E2" w:rsidRDefault="001924C8" w:rsidP="00E21A27">
      <w:pPr>
        <w:pStyle w:val="Documentname"/>
      </w:pPr>
      <w:r w:rsidRPr="00A669D3">
        <w:rPr>
          <w:highlight w:val="yellow"/>
        </w:rPr>
        <w:t xml:space="preserve">SBAS </w:t>
      </w:r>
      <w:r w:rsidR="00774005" w:rsidRPr="00A669D3">
        <w:rPr>
          <w:highlight w:val="yellow"/>
        </w:rPr>
        <w:t>MARITIME SERVICE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0CA0548D" w14:textId="77777777" w:rsidR="004E0BBB" w:rsidRDefault="004E0BBB" w:rsidP="00D74AE1"/>
    <w:p w14:paraId="5E434FB1" w14:textId="77777777" w:rsidR="00783266" w:rsidRDefault="00783266" w:rsidP="00D74AE1"/>
    <w:p w14:paraId="57552918" w14:textId="77777777" w:rsidR="00783266" w:rsidRDefault="00783266" w:rsidP="00D74AE1"/>
    <w:p w14:paraId="791657DB" w14:textId="77777777" w:rsidR="00783266" w:rsidRDefault="00783266" w:rsidP="00D74AE1"/>
    <w:p w14:paraId="69355A1A" w14:textId="77777777" w:rsidR="00783266" w:rsidRDefault="00783266" w:rsidP="00D74AE1"/>
    <w:p w14:paraId="3ECE86DD" w14:textId="77777777" w:rsidR="00783266" w:rsidRDefault="00783266" w:rsidP="00D74AE1"/>
    <w:p w14:paraId="1418A9F3" w14:textId="77777777" w:rsidR="00783266" w:rsidRDefault="00783266" w:rsidP="00D74AE1"/>
    <w:p w14:paraId="113C84B4" w14:textId="77777777" w:rsidR="00783266" w:rsidRDefault="00783266" w:rsidP="00D74AE1"/>
    <w:p w14:paraId="59BBB46C" w14:textId="77777777" w:rsidR="00783266" w:rsidRDefault="00783266" w:rsidP="00D74AE1"/>
    <w:p w14:paraId="11057492" w14:textId="77777777" w:rsidR="00783266" w:rsidRDefault="00783266"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 xml:space="preserve">Edition </w:t>
      </w:r>
      <w:proofErr w:type="spellStart"/>
      <w:r>
        <w:t>x.x</w:t>
      </w:r>
      <w:proofErr w:type="spellEnd"/>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5120537D" w14:textId="3B510504" w:rsidR="00223064" w:rsidRPr="00441393" w:rsidRDefault="00223064" w:rsidP="00223064">
      <w:pPr>
        <w:pStyle w:val="Contents"/>
      </w:pPr>
      <w:r>
        <w:lastRenderedPageBreak/>
        <w:t>CONTENTS</w:t>
      </w:r>
    </w:p>
    <w:p w14:paraId="3585D042" w14:textId="77777777" w:rsidR="00223064" w:rsidRDefault="00223064" w:rsidP="00223064">
      <w:pPr>
        <w:pStyle w:val="TOC1"/>
        <w:ind w:left="0" w:firstLine="0"/>
        <w:rPr>
          <w:rFonts w:eastAsia="Times New Roman" w:cs="Times New Roman"/>
          <w:b w:val="0"/>
          <w:szCs w:val="20"/>
        </w:rPr>
      </w:pPr>
    </w:p>
    <w:p w14:paraId="48FC03BA" w14:textId="77777777" w:rsidR="00841C79" w:rsidRDefault="004A4EC4">
      <w:pPr>
        <w:pStyle w:val="TOC1"/>
        <w:rPr>
          <w:rFonts w:eastAsiaTheme="minorEastAsia"/>
          <w:b w:val="0"/>
          <w:color w:val="auto"/>
          <w:lang w:eastAsia="en-GB"/>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841C79" w:rsidRPr="004F5C40">
        <w:t>1.</w:t>
      </w:r>
      <w:r w:rsidR="00841C79">
        <w:rPr>
          <w:rFonts w:eastAsiaTheme="minorEastAsia"/>
          <w:b w:val="0"/>
          <w:color w:val="auto"/>
          <w:lang w:eastAsia="en-GB"/>
        </w:rPr>
        <w:tab/>
      </w:r>
      <w:r w:rsidR="00841C79">
        <w:t>Introduction</w:t>
      </w:r>
      <w:r w:rsidR="00841C79">
        <w:tab/>
      </w:r>
      <w:r w:rsidR="00841C79">
        <w:fldChar w:fldCharType="begin"/>
      </w:r>
      <w:r w:rsidR="00841C79">
        <w:instrText xml:space="preserve"> PAGEREF _Toc536089778 \h </w:instrText>
      </w:r>
      <w:r w:rsidR="00841C79">
        <w:fldChar w:fldCharType="separate"/>
      </w:r>
      <w:r w:rsidR="00841C79">
        <w:t>4</w:t>
      </w:r>
      <w:r w:rsidR="00841C79">
        <w:fldChar w:fldCharType="end"/>
      </w:r>
    </w:p>
    <w:p w14:paraId="0727E2D8" w14:textId="77777777" w:rsidR="00841C79" w:rsidRDefault="00841C79">
      <w:pPr>
        <w:pStyle w:val="TOC2"/>
        <w:rPr>
          <w:rFonts w:eastAsiaTheme="minorEastAsia"/>
          <w:color w:val="auto"/>
          <w:lang w:eastAsia="en-GB"/>
        </w:rPr>
      </w:pPr>
      <w:r w:rsidRPr="004F5C40">
        <w:t>1.1.</w:t>
      </w:r>
      <w:r>
        <w:rPr>
          <w:rFonts w:eastAsiaTheme="minorEastAsia"/>
          <w:color w:val="auto"/>
          <w:lang w:eastAsia="en-GB"/>
        </w:rPr>
        <w:tab/>
      </w:r>
      <w:r>
        <w:t>Scope of the document</w:t>
      </w:r>
      <w:r>
        <w:tab/>
      </w:r>
      <w:r>
        <w:fldChar w:fldCharType="begin"/>
      </w:r>
      <w:r>
        <w:instrText xml:space="preserve"> PAGEREF _Toc536089779 \h </w:instrText>
      </w:r>
      <w:r>
        <w:fldChar w:fldCharType="separate"/>
      </w:r>
      <w:r>
        <w:t>4</w:t>
      </w:r>
      <w:r>
        <w:fldChar w:fldCharType="end"/>
      </w:r>
    </w:p>
    <w:p w14:paraId="20363E01" w14:textId="77777777" w:rsidR="00841C79" w:rsidRDefault="00841C79">
      <w:pPr>
        <w:pStyle w:val="TOC2"/>
        <w:rPr>
          <w:rFonts w:eastAsiaTheme="minorEastAsia"/>
          <w:color w:val="auto"/>
          <w:lang w:eastAsia="en-GB"/>
        </w:rPr>
      </w:pPr>
      <w:r w:rsidRPr="004F5C40">
        <w:t>1.2.</w:t>
      </w:r>
      <w:r>
        <w:rPr>
          <w:rFonts w:eastAsiaTheme="minorEastAsia"/>
          <w:color w:val="auto"/>
          <w:lang w:eastAsia="en-GB"/>
        </w:rPr>
        <w:tab/>
      </w:r>
      <w:r>
        <w:t>Structure of the document</w:t>
      </w:r>
      <w:r>
        <w:tab/>
      </w:r>
      <w:r>
        <w:fldChar w:fldCharType="begin"/>
      </w:r>
      <w:r>
        <w:instrText xml:space="preserve"> PAGEREF _Toc536089780 \h </w:instrText>
      </w:r>
      <w:r>
        <w:fldChar w:fldCharType="separate"/>
      </w:r>
      <w:r>
        <w:t>4</w:t>
      </w:r>
      <w:r>
        <w:fldChar w:fldCharType="end"/>
      </w:r>
    </w:p>
    <w:p w14:paraId="5BF5756B" w14:textId="77777777" w:rsidR="00841C79" w:rsidRDefault="00841C79">
      <w:pPr>
        <w:pStyle w:val="TOC1"/>
        <w:rPr>
          <w:rFonts w:eastAsiaTheme="minorEastAsia"/>
          <w:b w:val="0"/>
          <w:color w:val="auto"/>
          <w:lang w:eastAsia="en-GB"/>
        </w:rPr>
      </w:pPr>
      <w:r w:rsidRPr="004F5C40">
        <w:t>2.</w:t>
      </w:r>
      <w:r>
        <w:rPr>
          <w:rFonts w:eastAsiaTheme="minorEastAsia"/>
          <w:b w:val="0"/>
          <w:color w:val="auto"/>
          <w:lang w:eastAsia="en-GB"/>
        </w:rPr>
        <w:tab/>
      </w:r>
      <w:r>
        <w:t>Reference Requirements</w:t>
      </w:r>
      <w:r>
        <w:tab/>
      </w:r>
      <w:r>
        <w:fldChar w:fldCharType="begin"/>
      </w:r>
      <w:r>
        <w:instrText xml:space="preserve"> PAGEREF _Toc536089781 \h </w:instrText>
      </w:r>
      <w:r>
        <w:fldChar w:fldCharType="separate"/>
      </w:r>
      <w:r>
        <w:t>4</w:t>
      </w:r>
      <w:r>
        <w:fldChar w:fldCharType="end"/>
      </w:r>
    </w:p>
    <w:p w14:paraId="72A66787" w14:textId="77777777" w:rsidR="00841C79" w:rsidRDefault="00841C79">
      <w:pPr>
        <w:pStyle w:val="TOC2"/>
        <w:rPr>
          <w:rFonts w:eastAsiaTheme="minorEastAsia"/>
          <w:color w:val="auto"/>
          <w:lang w:eastAsia="en-GB"/>
        </w:rPr>
      </w:pPr>
      <w:r w:rsidRPr="004F5C40">
        <w:t>2.1.</w:t>
      </w:r>
      <w:r>
        <w:rPr>
          <w:rFonts w:eastAsiaTheme="minorEastAsia"/>
          <w:color w:val="auto"/>
          <w:lang w:eastAsia="en-GB"/>
        </w:rPr>
        <w:tab/>
      </w:r>
      <w:r>
        <w:t>IMO Resolution A.1046 (27) on Worldwide Radionavigation Systems</w:t>
      </w:r>
      <w:r>
        <w:tab/>
      </w:r>
      <w:r>
        <w:fldChar w:fldCharType="begin"/>
      </w:r>
      <w:r>
        <w:instrText xml:space="preserve"> PAGEREF _Toc536089782 \h </w:instrText>
      </w:r>
      <w:r>
        <w:fldChar w:fldCharType="separate"/>
      </w:r>
      <w:r>
        <w:t>4</w:t>
      </w:r>
      <w:r>
        <w:fldChar w:fldCharType="end"/>
      </w:r>
    </w:p>
    <w:p w14:paraId="74DEA831" w14:textId="77777777" w:rsidR="00841C79" w:rsidRDefault="00841C79">
      <w:pPr>
        <w:pStyle w:val="TOC2"/>
        <w:rPr>
          <w:rFonts w:eastAsiaTheme="minorEastAsia"/>
          <w:color w:val="auto"/>
          <w:lang w:eastAsia="en-GB"/>
        </w:rPr>
      </w:pPr>
      <w:r w:rsidRPr="004F5C40">
        <w:t>2.2.</w:t>
      </w:r>
      <w:r>
        <w:rPr>
          <w:rFonts w:eastAsiaTheme="minorEastAsia"/>
          <w:color w:val="auto"/>
          <w:lang w:eastAsia="en-GB"/>
        </w:rPr>
        <w:tab/>
      </w:r>
      <w:r>
        <w:t>Other reference requirements</w:t>
      </w:r>
      <w:r>
        <w:tab/>
      </w:r>
      <w:r>
        <w:fldChar w:fldCharType="begin"/>
      </w:r>
      <w:r>
        <w:instrText xml:space="preserve"> PAGEREF _Toc536089783 \h </w:instrText>
      </w:r>
      <w:r>
        <w:fldChar w:fldCharType="separate"/>
      </w:r>
      <w:r>
        <w:t>5</w:t>
      </w:r>
      <w:r>
        <w:fldChar w:fldCharType="end"/>
      </w:r>
    </w:p>
    <w:p w14:paraId="1CE74D46" w14:textId="77777777" w:rsidR="00841C79" w:rsidRDefault="00841C79">
      <w:pPr>
        <w:pStyle w:val="TOC1"/>
        <w:rPr>
          <w:rFonts w:eastAsiaTheme="minorEastAsia"/>
          <w:b w:val="0"/>
          <w:color w:val="auto"/>
          <w:lang w:eastAsia="en-GB"/>
        </w:rPr>
      </w:pPr>
      <w:r w:rsidRPr="004F5C40">
        <w:t>3.</w:t>
      </w:r>
      <w:r>
        <w:rPr>
          <w:rFonts w:eastAsiaTheme="minorEastAsia"/>
          <w:b w:val="0"/>
          <w:color w:val="auto"/>
          <w:lang w:eastAsia="en-GB"/>
        </w:rPr>
        <w:tab/>
      </w:r>
      <w:r>
        <w:t>SBAS Architecture</w:t>
      </w:r>
      <w:r>
        <w:tab/>
      </w:r>
      <w:r>
        <w:fldChar w:fldCharType="begin"/>
      </w:r>
      <w:r>
        <w:instrText xml:space="preserve"> PAGEREF _Toc536089784 \h </w:instrText>
      </w:r>
      <w:r>
        <w:fldChar w:fldCharType="separate"/>
      </w:r>
      <w:r>
        <w:t>6</w:t>
      </w:r>
      <w:r>
        <w:fldChar w:fldCharType="end"/>
      </w:r>
    </w:p>
    <w:p w14:paraId="708C3870" w14:textId="77777777" w:rsidR="00841C79" w:rsidRDefault="00841C79">
      <w:pPr>
        <w:pStyle w:val="TOC2"/>
        <w:rPr>
          <w:rFonts w:eastAsiaTheme="minorEastAsia"/>
          <w:color w:val="auto"/>
          <w:lang w:eastAsia="en-GB"/>
        </w:rPr>
      </w:pPr>
      <w:r w:rsidRPr="004F5C40">
        <w:t>3.1.</w:t>
      </w:r>
      <w:r>
        <w:rPr>
          <w:rFonts w:eastAsiaTheme="minorEastAsia"/>
          <w:color w:val="auto"/>
          <w:lang w:eastAsia="en-GB"/>
        </w:rPr>
        <w:tab/>
      </w:r>
      <w:r>
        <w:t>Existing SBAS</w:t>
      </w:r>
      <w:r>
        <w:tab/>
      </w:r>
      <w:r>
        <w:fldChar w:fldCharType="begin"/>
      </w:r>
      <w:r>
        <w:instrText xml:space="preserve"> PAGEREF _Toc536089785 \h </w:instrText>
      </w:r>
      <w:r>
        <w:fldChar w:fldCharType="separate"/>
      </w:r>
      <w:r>
        <w:t>6</w:t>
      </w:r>
      <w:r>
        <w:fldChar w:fldCharType="end"/>
      </w:r>
    </w:p>
    <w:p w14:paraId="4E5E21DD" w14:textId="77777777" w:rsidR="00841C79" w:rsidRDefault="00841C79">
      <w:pPr>
        <w:pStyle w:val="TOC1"/>
        <w:rPr>
          <w:rFonts w:eastAsiaTheme="minorEastAsia"/>
          <w:b w:val="0"/>
          <w:color w:val="auto"/>
          <w:lang w:eastAsia="en-GB"/>
        </w:rPr>
      </w:pPr>
      <w:r w:rsidRPr="004F5C40">
        <w:t>4.</w:t>
      </w:r>
      <w:r>
        <w:rPr>
          <w:rFonts w:eastAsiaTheme="minorEastAsia"/>
          <w:b w:val="0"/>
          <w:color w:val="auto"/>
          <w:lang w:eastAsia="en-GB"/>
        </w:rPr>
        <w:tab/>
      </w:r>
      <w:r>
        <w:t>SBAS Service Performance Parameters</w:t>
      </w:r>
      <w:r>
        <w:tab/>
      </w:r>
      <w:r>
        <w:fldChar w:fldCharType="begin"/>
      </w:r>
      <w:r>
        <w:instrText xml:space="preserve"> PAGEREF _Toc536089786 \h </w:instrText>
      </w:r>
      <w:r>
        <w:fldChar w:fldCharType="separate"/>
      </w:r>
      <w:r>
        <w:t>7</w:t>
      </w:r>
      <w:r>
        <w:fldChar w:fldCharType="end"/>
      </w:r>
    </w:p>
    <w:p w14:paraId="0C45FAD2" w14:textId="77777777" w:rsidR="00841C79" w:rsidRDefault="00841C79">
      <w:pPr>
        <w:pStyle w:val="TOC1"/>
        <w:rPr>
          <w:rFonts w:eastAsiaTheme="minorEastAsia"/>
          <w:b w:val="0"/>
          <w:color w:val="auto"/>
          <w:lang w:eastAsia="en-GB"/>
        </w:rPr>
      </w:pPr>
      <w:r w:rsidRPr="004F5C40">
        <w:t>5.</w:t>
      </w:r>
      <w:r>
        <w:rPr>
          <w:rFonts w:eastAsiaTheme="minorEastAsia"/>
          <w:b w:val="0"/>
          <w:color w:val="auto"/>
          <w:lang w:eastAsia="en-GB"/>
        </w:rPr>
        <w:tab/>
      </w:r>
      <w:r>
        <w:t>User Segment Approach</w:t>
      </w:r>
      <w:r>
        <w:tab/>
      </w:r>
      <w:r>
        <w:fldChar w:fldCharType="begin"/>
      </w:r>
      <w:r>
        <w:instrText xml:space="preserve"> PAGEREF _Toc536089787 \h </w:instrText>
      </w:r>
      <w:r>
        <w:fldChar w:fldCharType="separate"/>
      </w:r>
      <w:r>
        <w:t>9</w:t>
      </w:r>
      <w:r>
        <w:fldChar w:fldCharType="end"/>
      </w:r>
    </w:p>
    <w:p w14:paraId="73B41477" w14:textId="77777777" w:rsidR="00841C79" w:rsidRDefault="00841C79">
      <w:pPr>
        <w:pStyle w:val="TOC2"/>
        <w:rPr>
          <w:rFonts w:eastAsiaTheme="minorEastAsia"/>
          <w:color w:val="auto"/>
          <w:lang w:eastAsia="en-GB"/>
        </w:rPr>
      </w:pPr>
      <w:r w:rsidRPr="004F5C40">
        <w:t>5.1.</w:t>
      </w:r>
      <w:r>
        <w:rPr>
          <w:rFonts w:eastAsiaTheme="minorEastAsia"/>
          <w:color w:val="auto"/>
          <w:lang w:eastAsia="en-GB"/>
        </w:rPr>
        <w:tab/>
      </w:r>
      <w:r>
        <w:t>SBAS Type approved receivers</w:t>
      </w:r>
      <w:r>
        <w:tab/>
      </w:r>
      <w:r>
        <w:fldChar w:fldCharType="begin"/>
      </w:r>
      <w:r>
        <w:instrText xml:space="preserve"> PAGEREF _Toc536089788 \h </w:instrText>
      </w:r>
      <w:r>
        <w:fldChar w:fldCharType="separate"/>
      </w:r>
      <w:r>
        <w:t>9</w:t>
      </w:r>
      <w:r>
        <w:fldChar w:fldCharType="end"/>
      </w:r>
    </w:p>
    <w:p w14:paraId="5E8212B0" w14:textId="77777777" w:rsidR="00841C79" w:rsidRDefault="00841C79">
      <w:pPr>
        <w:pStyle w:val="TOC1"/>
        <w:rPr>
          <w:rFonts w:eastAsiaTheme="minorEastAsia"/>
          <w:b w:val="0"/>
          <w:color w:val="auto"/>
          <w:lang w:eastAsia="en-GB"/>
        </w:rPr>
      </w:pPr>
      <w:r w:rsidRPr="004F5C40">
        <w:t>6.</w:t>
      </w:r>
      <w:r>
        <w:rPr>
          <w:rFonts w:eastAsiaTheme="minorEastAsia"/>
          <w:b w:val="0"/>
          <w:color w:val="auto"/>
          <w:lang w:eastAsia="en-GB"/>
        </w:rPr>
        <w:tab/>
      </w:r>
      <w:r>
        <w:t>SBAS Service Provision Scheme</w:t>
      </w:r>
      <w:r>
        <w:tab/>
      </w:r>
      <w:r>
        <w:fldChar w:fldCharType="begin"/>
      </w:r>
      <w:r>
        <w:instrText xml:space="preserve"> PAGEREF _Toc536089789 \h </w:instrText>
      </w:r>
      <w:r>
        <w:fldChar w:fldCharType="separate"/>
      </w:r>
      <w:r>
        <w:t>9</w:t>
      </w:r>
      <w:r>
        <w:fldChar w:fldCharType="end"/>
      </w:r>
    </w:p>
    <w:p w14:paraId="3F13D4B6" w14:textId="77777777" w:rsidR="00841C79" w:rsidRDefault="00841C79">
      <w:pPr>
        <w:pStyle w:val="TOC2"/>
        <w:rPr>
          <w:rFonts w:eastAsiaTheme="minorEastAsia"/>
          <w:color w:val="auto"/>
          <w:lang w:eastAsia="en-GB"/>
        </w:rPr>
      </w:pPr>
      <w:r w:rsidRPr="004F5C40">
        <w:t>6.1.</w:t>
      </w:r>
      <w:r>
        <w:rPr>
          <w:rFonts w:eastAsiaTheme="minorEastAsia"/>
          <w:color w:val="auto"/>
          <w:lang w:eastAsia="en-GB"/>
        </w:rPr>
        <w:tab/>
      </w:r>
      <w:r>
        <w:t>SBAS Maritime Service Provision Scheme</w:t>
      </w:r>
      <w:r>
        <w:tab/>
      </w:r>
      <w:r>
        <w:fldChar w:fldCharType="begin"/>
      </w:r>
      <w:r>
        <w:instrText xml:space="preserve"> PAGEREF _Toc536089790 \h </w:instrText>
      </w:r>
      <w:r>
        <w:fldChar w:fldCharType="separate"/>
      </w:r>
      <w:r>
        <w:t>9</w:t>
      </w:r>
      <w:r>
        <w:fldChar w:fldCharType="end"/>
      </w:r>
    </w:p>
    <w:p w14:paraId="76D41DBC" w14:textId="77777777" w:rsidR="00841C79" w:rsidRDefault="00841C79">
      <w:pPr>
        <w:pStyle w:val="TOC2"/>
        <w:rPr>
          <w:rFonts w:eastAsiaTheme="minorEastAsia"/>
          <w:color w:val="auto"/>
          <w:lang w:eastAsia="en-GB"/>
        </w:rPr>
      </w:pPr>
      <w:r w:rsidRPr="004F5C40">
        <w:t>6.2.</w:t>
      </w:r>
      <w:r>
        <w:rPr>
          <w:rFonts w:eastAsiaTheme="minorEastAsia"/>
          <w:color w:val="auto"/>
          <w:lang w:eastAsia="en-GB"/>
        </w:rPr>
        <w:tab/>
      </w:r>
      <w:r>
        <w:t>SBAS Service Assurance</w:t>
      </w:r>
      <w:r>
        <w:tab/>
      </w:r>
      <w:r>
        <w:fldChar w:fldCharType="begin"/>
      </w:r>
      <w:r>
        <w:instrText xml:space="preserve"> PAGEREF _Toc536089791 \h </w:instrText>
      </w:r>
      <w:r>
        <w:fldChar w:fldCharType="separate"/>
      </w:r>
      <w:r>
        <w:t>11</w:t>
      </w:r>
      <w:r>
        <w:fldChar w:fldCharType="end"/>
      </w:r>
    </w:p>
    <w:p w14:paraId="4285AA69" w14:textId="77777777" w:rsidR="00841C79" w:rsidRDefault="00841C79">
      <w:pPr>
        <w:pStyle w:val="TOC1"/>
        <w:rPr>
          <w:rFonts w:eastAsiaTheme="minorEastAsia"/>
          <w:b w:val="0"/>
          <w:color w:val="auto"/>
          <w:lang w:eastAsia="en-GB"/>
        </w:rPr>
      </w:pPr>
      <w:r w:rsidRPr="004F5C40">
        <w:t>7.</w:t>
      </w:r>
      <w:r>
        <w:rPr>
          <w:rFonts w:eastAsiaTheme="minorEastAsia"/>
          <w:b w:val="0"/>
          <w:color w:val="auto"/>
          <w:lang w:eastAsia="en-GB"/>
        </w:rPr>
        <w:tab/>
      </w:r>
      <w:r>
        <w:t>Acronyms</w:t>
      </w:r>
      <w:r>
        <w:tab/>
      </w:r>
      <w:r>
        <w:fldChar w:fldCharType="begin"/>
      </w:r>
      <w:r>
        <w:instrText xml:space="preserve"> PAGEREF _Toc536089792 \h </w:instrText>
      </w:r>
      <w:r>
        <w:fldChar w:fldCharType="separate"/>
      </w:r>
      <w:r>
        <w:t>11</w:t>
      </w:r>
      <w:r>
        <w:fldChar w:fldCharType="end"/>
      </w:r>
    </w:p>
    <w:p w14:paraId="1CE75464" w14:textId="77777777" w:rsidR="00841C79" w:rsidRDefault="00841C79">
      <w:pPr>
        <w:pStyle w:val="TOC1"/>
        <w:rPr>
          <w:rFonts w:eastAsiaTheme="minorEastAsia"/>
          <w:b w:val="0"/>
          <w:color w:val="auto"/>
          <w:lang w:eastAsia="en-GB"/>
        </w:rPr>
      </w:pPr>
      <w:r w:rsidRPr="004F5C40">
        <w:t>8.</w:t>
      </w:r>
      <w:r>
        <w:rPr>
          <w:rFonts w:eastAsiaTheme="minorEastAsia"/>
          <w:b w:val="0"/>
          <w:color w:val="auto"/>
          <w:lang w:eastAsia="en-GB"/>
        </w:rPr>
        <w:tab/>
      </w:r>
      <w:r>
        <w:t>References</w:t>
      </w:r>
      <w:r>
        <w:tab/>
      </w:r>
      <w:r>
        <w:fldChar w:fldCharType="begin"/>
      </w:r>
      <w:r>
        <w:instrText xml:space="preserve"> PAGEREF _Toc536089793 \h </w:instrText>
      </w:r>
      <w:r>
        <w:fldChar w:fldCharType="separate"/>
      </w:r>
      <w:r>
        <w:t>11</w:t>
      </w:r>
      <w:r>
        <w:fldChar w:fldCharType="end"/>
      </w:r>
    </w:p>
    <w:p w14:paraId="66194D0F" w14:textId="434B9B15" w:rsidR="00642025" w:rsidRPr="00F64933" w:rsidRDefault="004A4EC4" w:rsidP="00D3630A">
      <w:pPr>
        <w:pStyle w:val="ListofFigures"/>
        <w:rPr>
          <w:b w:val="0"/>
          <w:noProof/>
          <w:color w:val="00558C" w:themeColor="accent1"/>
          <w:sz w:val="22"/>
          <w:lang w:val="en-US"/>
        </w:rPr>
      </w:pPr>
      <w:r>
        <w:rPr>
          <w:rFonts w:eastAsia="Times New Roman" w:cs="Times New Roman"/>
          <w:b w:val="0"/>
          <w:noProof/>
          <w:color w:val="00558C" w:themeColor="accent1"/>
          <w:sz w:val="22"/>
          <w:szCs w:val="20"/>
        </w:rPr>
        <w:fldChar w:fldCharType="end"/>
      </w:r>
    </w:p>
    <w:p w14:paraId="161A247E" w14:textId="3A73C6B2" w:rsidR="00161325" w:rsidRPr="00D452AF" w:rsidRDefault="002F265A" w:rsidP="00D452AF">
      <w:pPr>
        <w:pStyle w:val="ListofFigures"/>
        <w:rPr>
          <w:lang w:val="en-US"/>
        </w:rPr>
      </w:pPr>
      <w:r w:rsidRPr="00F64933">
        <w:rPr>
          <w:lang w:val="en-US"/>
        </w:rPr>
        <w:t>List of Tables</w:t>
      </w:r>
    </w:p>
    <w:p w14:paraId="6AC19423" w14:textId="77777777" w:rsidR="00841C79" w:rsidRDefault="00D452AF">
      <w:pPr>
        <w:pStyle w:val="TableofFigures"/>
        <w:rPr>
          <w:rFonts w:eastAsiaTheme="minorEastAsia"/>
          <w:i w:val="0"/>
          <w:noProof/>
          <w:lang w:eastAsia="en-GB"/>
        </w:rPr>
      </w:pPr>
      <w:r w:rsidRPr="00762590">
        <w:rPr>
          <w:bCs/>
          <w:noProof/>
          <w:lang w:val="en-US"/>
        </w:rPr>
        <w:fldChar w:fldCharType="begin"/>
      </w:r>
      <w:r w:rsidRPr="00762590">
        <w:rPr>
          <w:bCs/>
          <w:i w:val="0"/>
          <w:noProof/>
          <w:lang w:val="en-US"/>
        </w:rPr>
        <w:instrText xml:space="preserve"> TOC \h \z \c "Table" </w:instrText>
      </w:r>
      <w:r w:rsidRPr="00762590">
        <w:rPr>
          <w:bCs/>
          <w:noProof/>
          <w:lang w:val="en-US"/>
        </w:rPr>
        <w:fldChar w:fldCharType="separate"/>
      </w:r>
      <w:hyperlink w:anchor="_Toc536089794" w:history="1">
        <w:r w:rsidR="00841C79" w:rsidRPr="00D32CF3">
          <w:rPr>
            <w:rStyle w:val="Hyperlink"/>
            <w:noProof/>
          </w:rPr>
          <w:t>Table 2</w:t>
        </w:r>
        <w:r w:rsidR="00841C79" w:rsidRPr="00D32CF3">
          <w:rPr>
            <w:rStyle w:val="Hyperlink"/>
            <w:noProof/>
          </w:rPr>
          <w:noBreakHyphen/>
          <w:t>1: IMO Resolution A.1046 operational Requirements</w:t>
        </w:r>
        <w:r w:rsidR="00841C79">
          <w:rPr>
            <w:noProof/>
            <w:webHidden/>
          </w:rPr>
          <w:tab/>
        </w:r>
        <w:r w:rsidR="00841C79">
          <w:rPr>
            <w:noProof/>
            <w:webHidden/>
          </w:rPr>
          <w:fldChar w:fldCharType="begin"/>
        </w:r>
        <w:r w:rsidR="00841C79">
          <w:rPr>
            <w:noProof/>
            <w:webHidden/>
          </w:rPr>
          <w:instrText xml:space="preserve"> PAGEREF _Toc536089794 \h </w:instrText>
        </w:r>
        <w:r w:rsidR="00841C79">
          <w:rPr>
            <w:noProof/>
            <w:webHidden/>
          </w:rPr>
        </w:r>
        <w:r w:rsidR="00841C79">
          <w:rPr>
            <w:noProof/>
            <w:webHidden/>
          </w:rPr>
          <w:fldChar w:fldCharType="separate"/>
        </w:r>
        <w:r w:rsidR="00841C79">
          <w:rPr>
            <w:noProof/>
            <w:webHidden/>
          </w:rPr>
          <w:t>4</w:t>
        </w:r>
        <w:r w:rsidR="00841C79">
          <w:rPr>
            <w:noProof/>
            <w:webHidden/>
          </w:rPr>
          <w:fldChar w:fldCharType="end"/>
        </w:r>
      </w:hyperlink>
    </w:p>
    <w:p w14:paraId="1F5CE699" w14:textId="77777777" w:rsidR="00841C79" w:rsidRDefault="0045035F">
      <w:pPr>
        <w:pStyle w:val="TableofFigures"/>
        <w:rPr>
          <w:rFonts w:eastAsiaTheme="minorEastAsia"/>
          <w:i w:val="0"/>
          <w:noProof/>
          <w:lang w:eastAsia="en-GB"/>
        </w:rPr>
      </w:pPr>
      <w:hyperlink w:anchor="_Toc536089795" w:history="1">
        <w:r w:rsidR="00841C79" w:rsidRPr="00D32CF3">
          <w:rPr>
            <w:rStyle w:val="Hyperlink"/>
            <w:noProof/>
          </w:rPr>
          <w:t>Table 4</w:t>
        </w:r>
        <w:r w:rsidR="00841C79" w:rsidRPr="00D32CF3">
          <w:rPr>
            <w:rStyle w:val="Hyperlink"/>
            <w:noProof/>
          </w:rPr>
          <w:noBreakHyphen/>
          <w:t>1: Performance parameters to assess SBAS according to IMO maritime requirements</w:t>
        </w:r>
        <w:r w:rsidR="00841C79">
          <w:rPr>
            <w:noProof/>
            <w:webHidden/>
          </w:rPr>
          <w:tab/>
        </w:r>
        <w:r w:rsidR="00841C79">
          <w:rPr>
            <w:noProof/>
            <w:webHidden/>
          </w:rPr>
          <w:fldChar w:fldCharType="begin"/>
        </w:r>
        <w:r w:rsidR="00841C79">
          <w:rPr>
            <w:noProof/>
            <w:webHidden/>
          </w:rPr>
          <w:instrText xml:space="preserve"> PAGEREF _Toc536089795 \h </w:instrText>
        </w:r>
        <w:r w:rsidR="00841C79">
          <w:rPr>
            <w:noProof/>
            <w:webHidden/>
          </w:rPr>
        </w:r>
        <w:r w:rsidR="00841C79">
          <w:rPr>
            <w:noProof/>
            <w:webHidden/>
          </w:rPr>
          <w:fldChar w:fldCharType="separate"/>
        </w:r>
        <w:r w:rsidR="00841C79">
          <w:rPr>
            <w:noProof/>
            <w:webHidden/>
          </w:rPr>
          <w:t>7</w:t>
        </w:r>
        <w:r w:rsidR="00841C79">
          <w:rPr>
            <w:noProof/>
            <w:webHidden/>
          </w:rPr>
          <w:fldChar w:fldCharType="end"/>
        </w:r>
      </w:hyperlink>
    </w:p>
    <w:p w14:paraId="52D40231" w14:textId="51B91AD0" w:rsidR="00BA1612" w:rsidRPr="00762590" w:rsidRDefault="00D452AF" w:rsidP="00762590">
      <w:pPr>
        <w:pStyle w:val="ListofFigures"/>
        <w:rPr>
          <w:bCs/>
          <w:i/>
          <w:noProof/>
          <w:color w:val="auto"/>
          <w:sz w:val="22"/>
          <w:szCs w:val="22"/>
          <w:lang w:val="en-US"/>
        </w:rPr>
      </w:pPr>
      <w:r w:rsidRPr="00762590">
        <w:rPr>
          <w:bCs/>
          <w:i/>
          <w:noProof/>
          <w:color w:val="auto"/>
          <w:sz w:val="22"/>
          <w:szCs w:val="22"/>
          <w:lang w:val="en-US"/>
        </w:rPr>
        <w:fldChar w:fldCharType="end"/>
      </w:r>
    </w:p>
    <w:p w14:paraId="0F293C95" w14:textId="44E0E14A" w:rsidR="00994D97" w:rsidRPr="00943F85" w:rsidRDefault="00994D97" w:rsidP="00C9558A">
      <w:pPr>
        <w:pStyle w:val="ListofFigures"/>
      </w:pPr>
      <w:r w:rsidRPr="00943F85">
        <w:t>List of Figures</w:t>
      </w:r>
    </w:p>
    <w:p w14:paraId="218A7283" w14:textId="77777777" w:rsidR="00841C79" w:rsidRDefault="00D452AF">
      <w:pPr>
        <w:pStyle w:val="TableofFigures"/>
        <w:rPr>
          <w:rFonts w:eastAsiaTheme="minorEastAsia"/>
          <w:i w:val="0"/>
          <w:noProof/>
          <w:lang w:eastAsia="en-GB"/>
        </w:rPr>
      </w:pPr>
      <w:r w:rsidRPr="00255F65">
        <w:rPr>
          <w:b/>
          <w:i w:val="0"/>
          <w:noProof/>
          <w:lang w:val="en-US"/>
        </w:rPr>
        <w:fldChar w:fldCharType="begin"/>
      </w:r>
      <w:r w:rsidRPr="00255F65">
        <w:rPr>
          <w:noProof/>
          <w:lang w:val="en-US"/>
        </w:rPr>
        <w:instrText xml:space="preserve"> TOC \h \z \c "Figure" </w:instrText>
      </w:r>
      <w:r w:rsidRPr="00255F65">
        <w:rPr>
          <w:b/>
          <w:i w:val="0"/>
          <w:noProof/>
          <w:lang w:val="en-US"/>
        </w:rPr>
        <w:fldChar w:fldCharType="separate"/>
      </w:r>
      <w:hyperlink w:anchor="_Toc536089796" w:history="1">
        <w:r w:rsidR="00841C79" w:rsidRPr="004838D1">
          <w:rPr>
            <w:rStyle w:val="Hyperlink"/>
            <w:noProof/>
          </w:rPr>
          <w:t>Figure 3</w:t>
        </w:r>
        <w:r w:rsidR="00841C79" w:rsidRPr="004838D1">
          <w:rPr>
            <w:rStyle w:val="Hyperlink"/>
            <w:noProof/>
          </w:rPr>
          <w:noBreakHyphen/>
          <w:t>1: Basic SBAS architecture</w:t>
        </w:r>
        <w:r w:rsidR="00841C79">
          <w:rPr>
            <w:noProof/>
            <w:webHidden/>
          </w:rPr>
          <w:tab/>
        </w:r>
        <w:r w:rsidR="00841C79">
          <w:rPr>
            <w:noProof/>
            <w:webHidden/>
          </w:rPr>
          <w:fldChar w:fldCharType="begin"/>
        </w:r>
        <w:r w:rsidR="00841C79">
          <w:rPr>
            <w:noProof/>
            <w:webHidden/>
          </w:rPr>
          <w:instrText xml:space="preserve"> PAGEREF _Toc536089796 \h </w:instrText>
        </w:r>
        <w:r w:rsidR="00841C79">
          <w:rPr>
            <w:noProof/>
            <w:webHidden/>
          </w:rPr>
        </w:r>
        <w:r w:rsidR="00841C79">
          <w:rPr>
            <w:noProof/>
            <w:webHidden/>
          </w:rPr>
          <w:fldChar w:fldCharType="separate"/>
        </w:r>
        <w:r w:rsidR="00841C79">
          <w:rPr>
            <w:noProof/>
            <w:webHidden/>
          </w:rPr>
          <w:t>6</w:t>
        </w:r>
        <w:r w:rsidR="00841C79">
          <w:rPr>
            <w:noProof/>
            <w:webHidden/>
          </w:rPr>
          <w:fldChar w:fldCharType="end"/>
        </w:r>
      </w:hyperlink>
    </w:p>
    <w:p w14:paraId="5757C79B" w14:textId="77777777" w:rsidR="00841C79" w:rsidRDefault="0045035F">
      <w:pPr>
        <w:pStyle w:val="TableofFigures"/>
        <w:rPr>
          <w:rFonts w:eastAsiaTheme="minorEastAsia"/>
          <w:i w:val="0"/>
          <w:noProof/>
          <w:lang w:eastAsia="en-GB"/>
        </w:rPr>
      </w:pPr>
      <w:hyperlink w:anchor="_Toc536089797" w:history="1">
        <w:r w:rsidR="00841C79" w:rsidRPr="004838D1">
          <w:rPr>
            <w:rStyle w:val="Hyperlink"/>
            <w:noProof/>
          </w:rPr>
          <w:t>Figure 3</w:t>
        </w:r>
        <w:r w:rsidR="00841C79" w:rsidRPr="004838D1">
          <w:rPr>
            <w:rStyle w:val="Hyperlink"/>
            <w:noProof/>
          </w:rPr>
          <w:noBreakHyphen/>
          <w:t>2: Existing SBAS (in operation and under development)</w:t>
        </w:r>
        <w:r w:rsidR="00841C79">
          <w:rPr>
            <w:noProof/>
            <w:webHidden/>
          </w:rPr>
          <w:tab/>
        </w:r>
        <w:r w:rsidR="00841C79">
          <w:rPr>
            <w:noProof/>
            <w:webHidden/>
          </w:rPr>
          <w:fldChar w:fldCharType="begin"/>
        </w:r>
        <w:r w:rsidR="00841C79">
          <w:rPr>
            <w:noProof/>
            <w:webHidden/>
          </w:rPr>
          <w:instrText xml:space="preserve"> PAGEREF _Toc536089797 \h </w:instrText>
        </w:r>
        <w:r w:rsidR="00841C79">
          <w:rPr>
            <w:noProof/>
            <w:webHidden/>
          </w:rPr>
        </w:r>
        <w:r w:rsidR="00841C79">
          <w:rPr>
            <w:noProof/>
            <w:webHidden/>
          </w:rPr>
          <w:fldChar w:fldCharType="separate"/>
        </w:r>
        <w:r w:rsidR="00841C79">
          <w:rPr>
            <w:noProof/>
            <w:webHidden/>
          </w:rPr>
          <w:t>7</w:t>
        </w:r>
        <w:r w:rsidR="00841C79">
          <w:rPr>
            <w:noProof/>
            <w:webHidden/>
          </w:rPr>
          <w:fldChar w:fldCharType="end"/>
        </w:r>
      </w:hyperlink>
    </w:p>
    <w:p w14:paraId="5D91721A" w14:textId="77777777" w:rsidR="00841C79" w:rsidRDefault="0045035F">
      <w:pPr>
        <w:pStyle w:val="TableofFigures"/>
        <w:rPr>
          <w:rFonts w:eastAsiaTheme="minorEastAsia"/>
          <w:i w:val="0"/>
          <w:noProof/>
          <w:lang w:eastAsia="en-GB"/>
        </w:rPr>
      </w:pPr>
      <w:hyperlink w:anchor="_Toc536089798" w:history="1">
        <w:r w:rsidR="00841C79" w:rsidRPr="004838D1">
          <w:rPr>
            <w:rStyle w:val="Hyperlink"/>
            <w:noProof/>
          </w:rPr>
          <w:t>Figure 6</w:t>
        </w:r>
        <w:r w:rsidR="00841C79" w:rsidRPr="004838D1">
          <w:rPr>
            <w:rStyle w:val="Hyperlink"/>
            <w:noProof/>
          </w:rPr>
          <w:noBreakHyphen/>
          <w:t>1: SBAS Maritime Service Provision Scheme</w:t>
        </w:r>
        <w:r w:rsidR="00841C79">
          <w:rPr>
            <w:noProof/>
            <w:webHidden/>
          </w:rPr>
          <w:tab/>
        </w:r>
        <w:r w:rsidR="00841C79">
          <w:rPr>
            <w:noProof/>
            <w:webHidden/>
          </w:rPr>
          <w:fldChar w:fldCharType="begin"/>
        </w:r>
        <w:r w:rsidR="00841C79">
          <w:rPr>
            <w:noProof/>
            <w:webHidden/>
          </w:rPr>
          <w:instrText xml:space="preserve"> PAGEREF _Toc536089798 \h </w:instrText>
        </w:r>
        <w:r w:rsidR="00841C79">
          <w:rPr>
            <w:noProof/>
            <w:webHidden/>
          </w:rPr>
        </w:r>
        <w:r w:rsidR="00841C79">
          <w:rPr>
            <w:noProof/>
            <w:webHidden/>
          </w:rPr>
          <w:fldChar w:fldCharType="separate"/>
        </w:r>
        <w:r w:rsidR="00841C79">
          <w:rPr>
            <w:noProof/>
            <w:webHidden/>
          </w:rPr>
          <w:t>9</w:t>
        </w:r>
        <w:r w:rsidR="00841C79">
          <w:rPr>
            <w:noProof/>
            <w:webHidden/>
          </w:rPr>
          <w:fldChar w:fldCharType="end"/>
        </w:r>
      </w:hyperlink>
    </w:p>
    <w:p w14:paraId="21492577" w14:textId="77777777" w:rsidR="00762590" w:rsidRDefault="00D452AF" w:rsidP="00552DAC">
      <w:pPr>
        <w:pStyle w:val="ListofFigures"/>
        <w:rPr>
          <w:b w:val="0"/>
          <w:i/>
          <w:noProof/>
          <w:color w:val="auto"/>
          <w:sz w:val="22"/>
          <w:szCs w:val="22"/>
          <w:lang w:val="en-US"/>
        </w:rPr>
      </w:pPr>
      <w:r w:rsidRPr="00255F65">
        <w:rPr>
          <w:b w:val="0"/>
          <w:i/>
          <w:noProof/>
          <w:color w:val="auto"/>
          <w:sz w:val="22"/>
          <w:szCs w:val="22"/>
          <w:lang w:val="en-US"/>
        </w:rPr>
        <w:fldChar w:fldCharType="end"/>
      </w:r>
    </w:p>
    <w:p w14:paraId="15D0C426" w14:textId="77777777" w:rsidR="005B1668" w:rsidRPr="005B1668" w:rsidRDefault="005B1668" w:rsidP="005B1668">
      <w:pPr>
        <w:rPr>
          <w:lang w:val="en-US"/>
        </w:rPr>
      </w:pPr>
    </w:p>
    <w:p w14:paraId="580503FF" w14:textId="0E2F1AE7" w:rsidR="00552DAC" w:rsidRPr="00943F85" w:rsidRDefault="00552DAC" w:rsidP="00552DAC">
      <w:pPr>
        <w:pStyle w:val="ListofFigures"/>
      </w:pPr>
      <w:r w:rsidRPr="00943F85">
        <w:t>List of Equations</w:t>
      </w:r>
    </w:p>
    <w:p w14:paraId="338B610A" w14:textId="26A6A259" w:rsidR="00552DAC" w:rsidRPr="00762590" w:rsidRDefault="00F8143F" w:rsidP="00762590">
      <w:pPr>
        <w:pStyle w:val="ListofFigures"/>
        <w:rPr>
          <w:bCs/>
          <w:i/>
          <w:noProof/>
          <w:color w:val="auto"/>
          <w:sz w:val="22"/>
          <w:szCs w:val="22"/>
          <w:lang w:val="en-US"/>
        </w:rPr>
      </w:pPr>
      <w:r w:rsidRPr="00762590">
        <w:rPr>
          <w:bCs/>
          <w:i/>
          <w:noProof/>
          <w:color w:val="auto"/>
          <w:sz w:val="22"/>
          <w:szCs w:val="22"/>
          <w:lang w:val="en-US"/>
        </w:rPr>
        <w:fldChar w:fldCharType="begin"/>
      </w:r>
      <w:r w:rsidRPr="00762590">
        <w:rPr>
          <w:bCs/>
          <w:i/>
          <w:noProof/>
          <w:color w:val="auto"/>
          <w:sz w:val="22"/>
          <w:szCs w:val="22"/>
          <w:lang w:val="en-US"/>
        </w:rPr>
        <w:instrText xml:space="preserve"> TOC \h \z \c "Equation" </w:instrText>
      </w:r>
      <w:r w:rsidRPr="00762590">
        <w:rPr>
          <w:bCs/>
          <w:i/>
          <w:noProof/>
          <w:color w:val="auto"/>
          <w:sz w:val="22"/>
          <w:szCs w:val="22"/>
          <w:lang w:val="en-US"/>
        </w:rPr>
        <w:fldChar w:fldCharType="separate"/>
      </w:r>
      <w:r w:rsidR="00841C79">
        <w:rPr>
          <w:b w:val="0"/>
          <w:i/>
          <w:noProof/>
          <w:color w:val="auto"/>
          <w:sz w:val="22"/>
          <w:szCs w:val="22"/>
          <w:lang w:val="en-US"/>
        </w:rPr>
        <w:t>No table of figures entries found.</w:t>
      </w:r>
      <w:r w:rsidRPr="00762590">
        <w:rPr>
          <w:bCs/>
          <w:i/>
          <w:noProof/>
          <w:color w:val="auto"/>
          <w:sz w:val="22"/>
          <w:szCs w:val="22"/>
          <w:lang w:val="en-US"/>
        </w:rPr>
        <w:fldChar w:fldCharType="end"/>
      </w:r>
    </w:p>
    <w:p w14:paraId="79DED801" w14:textId="05168BD6" w:rsidR="00616E88" w:rsidRDefault="00616E88" w:rsidP="00552DAC">
      <w:pPr>
        <w:rPr>
          <w:rFonts w:asciiTheme="majorHAnsi" w:eastAsiaTheme="majorEastAsia" w:hAnsiTheme="majorHAnsi" w:cstheme="majorBidi"/>
          <w:b/>
          <w:bCs/>
          <w:caps/>
          <w:color w:val="407EC9"/>
          <w:sz w:val="28"/>
          <w:szCs w:val="24"/>
        </w:rPr>
      </w:pPr>
      <w:r>
        <w:br w:type="page"/>
      </w:r>
    </w:p>
    <w:p w14:paraId="5F7D8897" w14:textId="2283F56B" w:rsidR="00AF7B7A" w:rsidRDefault="00DE3AD2" w:rsidP="00AF7B7A">
      <w:pPr>
        <w:pStyle w:val="Heading1"/>
      </w:pPr>
      <w:bookmarkStart w:id="1" w:name="_Toc536089778"/>
      <w:r>
        <w:lastRenderedPageBreak/>
        <w:t>Introduction</w:t>
      </w:r>
      <w:bookmarkEnd w:id="1"/>
    </w:p>
    <w:p w14:paraId="050CB964" w14:textId="77777777" w:rsidR="00AF7B7A" w:rsidRDefault="00AF7B7A" w:rsidP="00AF7B7A">
      <w:pPr>
        <w:pStyle w:val="Heading1separatationline"/>
      </w:pPr>
    </w:p>
    <w:p w14:paraId="2866B3C3" w14:textId="77777777" w:rsidR="0046755A" w:rsidRDefault="00807DDE" w:rsidP="0046755A">
      <w:pPr>
        <w:pStyle w:val="BodyText"/>
        <w:jc w:val="both"/>
      </w:pPr>
      <w:r w:rsidRPr="004A3358">
        <w:t>GNSS have become the primary means of obtaining Position, Navigation and T</w:t>
      </w:r>
      <w:r w:rsidR="0046755A">
        <w:t xml:space="preserve">iming (PNT) information at sea. </w:t>
      </w:r>
      <w:r w:rsidR="0046755A" w:rsidRPr="004A3358">
        <w:t xml:space="preserve">Most of the ships in the world (even in the recreational and leisure field) are equipped with GNSS receivers (SOLAS carriage requirement </w:t>
      </w:r>
      <w:r w:rsidR="0046755A" w:rsidRPr="004A3358">
        <w:fldChar w:fldCharType="begin"/>
      </w:r>
      <w:r w:rsidR="0046755A" w:rsidRPr="004A3358">
        <w:instrText xml:space="preserve"> REF _Ref503529042 \r \h </w:instrText>
      </w:r>
      <w:r w:rsidR="0046755A" w:rsidRPr="004A3358">
        <w:fldChar w:fldCharType="separate"/>
      </w:r>
      <w:r w:rsidR="00841C79">
        <w:t>[1]</w:t>
      </w:r>
      <w:r w:rsidR="0046755A" w:rsidRPr="004A3358">
        <w:fldChar w:fldCharType="end"/>
      </w:r>
      <w:r w:rsidR="0046755A" w:rsidRPr="004A3358">
        <w:t>).</w:t>
      </w:r>
    </w:p>
    <w:p w14:paraId="6818F8BC" w14:textId="1D1084B5" w:rsidR="00901AC9" w:rsidRPr="00901AC9" w:rsidRDefault="00807DDE" w:rsidP="00901AC9">
      <w:pPr>
        <w:pStyle w:val="BodyText"/>
        <w:jc w:val="both"/>
      </w:pPr>
      <w:r w:rsidRPr="004A3358">
        <w:t xml:space="preserve">Moreover, nowadays the users can take advantage of the use of the </w:t>
      </w:r>
      <w:r w:rsidRPr="004A3358">
        <w:rPr>
          <w:b/>
        </w:rPr>
        <w:t>Satellite Based Augmentation Systems (SBAS)</w:t>
      </w:r>
      <w:r w:rsidRPr="004A3358">
        <w:t xml:space="preserve">, </w:t>
      </w:r>
      <w:r w:rsidR="0046755A">
        <w:t>which provide enhanced performance over the current capabilities of the GNSS core</w:t>
      </w:r>
      <w:r w:rsidR="0046755A" w:rsidRPr="004A3358">
        <w:t xml:space="preserve"> constellation</w:t>
      </w:r>
      <w:r w:rsidR="0046755A">
        <w:t>s (GPS, Galileo, GLONASS</w:t>
      </w:r>
      <w:r w:rsidR="0067565A">
        <w:t xml:space="preserve"> and </w:t>
      </w:r>
      <w:proofErr w:type="spellStart"/>
      <w:r w:rsidR="0046755A" w:rsidRPr="00807DDE">
        <w:t>Beidou</w:t>
      </w:r>
      <w:proofErr w:type="spellEnd"/>
      <w:r w:rsidR="0046755A">
        <w:t>)</w:t>
      </w:r>
      <w:r w:rsidR="00901AC9">
        <w:t xml:space="preserve">. </w:t>
      </w:r>
      <w:r w:rsidR="00901AC9" w:rsidRPr="00901AC9">
        <w:t xml:space="preserve">SBAS improves </w:t>
      </w:r>
      <w:r w:rsidR="00901AC9">
        <w:t xml:space="preserve">the accuracy and reliability of </w:t>
      </w:r>
      <w:r w:rsidR="00901AC9" w:rsidRPr="00901AC9">
        <w:t>G</w:t>
      </w:r>
      <w:r w:rsidR="00901AC9">
        <w:t xml:space="preserve">NSS </w:t>
      </w:r>
      <w:r w:rsidR="00901AC9" w:rsidRPr="00901AC9">
        <w:t>information by correcting signal measurement errors and by providing information about the accuracy, integrity, continuity and availability of its signals.</w:t>
      </w:r>
    </w:p>
    <w:p w14:paraId="27ADF886" w14:textId="3EE416F5" w:rsidR="00807DDE" w:rsidRDefault="00901AC9" w:rsidP="00807DDE">
      <w:pPr>
        <w:pStyle w:val="BodyText"/>
        <w:jc w:val="both"/>
      </w:pPr>
      <w:r w:rsidRPr="00901AC9">
        <w:t>GNSS supplemented by SBAS can provide accurate high-integrity positioning for coastal and harbour navigation</w:t>
      </w:r>
      <w:r>
        <w:t xml:space="preserve">. Thus, </w:t>
      </w:r>
      <w:r w:rsidRPr="00901AC9">
        <w:t>SBAS services will become increasingly used i</w:t>
      </w:r>
      <w:r>
        <w:t xml:space="preserve">n the maritime sector in the near future and clear guidance of </w:t>
      </w:r>
      <w:r w:rsidRPr="003B7B56">
        <w:t>how and when to use SBAS in maritime</w:t>
      </w:r>
      <w:r>
        <w:t xml:space="preserve"> is required, so as to make the most of the SBAS services </w:t>
      </w:r>
      <w:r w:rsidR="0067565A">
        <w:t>for the benefit of</w:t>
      </w:r>
      <w:r>
        <w:t xml:space="preserve"> safety of navigation.</w:t>
      </w:r>
    </w:p>
    <w:p w14:paraId="5563A54F" w14:textId="1F860AA8" w:rsidR="0029377A" w:rsidRDefault="00FD3EC4" w:rsidP="00FD3EC4">
      <w:pPr>
        <w:pStyle w:val="Heading2"/>
      </w:pPr>
      <w:bookmarkStart w:id="2" w:name="_Toc536089779"/>
      <w:r>
        <w:t>Scope of the document</w:t>
      </w:r>
      <w:bookmarkEnd w:id="2"/>
    </w:p>
    <w:p w14:paraId="52739E20" w14:textId="77777777" w:rsidR="00FD3EC4" w:rsidRDefault="00FD3EC4" w:rsidP="00FD3EC4">
      <w:pPr>
        <w:pStyle w:val="Heading2separationline"/>
      </w:pPr>
    </w:p>
    <w:p w14:paraId="5F5608E1" w14:textId="3176B0EF" w:rsidR="00807DDE" w:rsidRDefault="00807DDE" w:rsidP="00A44EA0">
      <w:pPr>
        <w:pStyle w:val="BodyText"/>
        <w:jc w:val="both"/>
      </w:pPr>
      <w:r>
        <w:t xml:space="preserve">This guideline provides the description of </w:t>
      </w:r>
      <w:r w:rsidRPr="00B5603D">
        <w:t>all</w:t>
      </w:r>
      <w:r>
        <w:t xml:space="preserve"> the</w:t>
      </w:r>
      <w:r w:rsidRPr="00B5603D">
        <w:t xml:space="preserve"> elements of SBAS system and service provision</w:t>
      </w:r>
      <w:r w:rsidR="00901AC9">
        <w:t xml:space="preserve"> (direct reception of SBAS </w:t>
      </w:r>
      <w:r w:rsidR="00A669D3">
        <w:t xml:space="preserve">L1 </w:t>
      </w:r>
      <w:r w:rsidR="00901AC9">
        <w:t>S</w:t>
      </w:r>
      <w:r w:rsidR="00B97A3A">
        <w:t>ignal in Space (</w:t>
      </w:r>
      <w:proofErr w:type="spellStart"/>
      <w:r w:rsidR="00B97A3A">
        <w:t>SiS</w:t>
      </w:r>
      <w:proofErr w:type="spellEnd"/>
      <w:r w:rsidR="00B97A3A">
        <w:t>) onboard</w:t>
      </w:r>
      <w:r w:rsidR="00901AC9">
        <w:t xml:space="preserve"> the vessels)</w:t>
      </w:r>
      <w:r w:rsidRPr="00B5603D">
        <w:t>, including reference requirements, description of the service and the operational chain and equipment.</w:t>
      </w:r>
    </w:p>
    <w:p w14:paraId="07629A60" w14:textId="06A96B44" w:rsidR="00FD3EC4" w:rsidRPr="001133B4" w:rsidRDefault="00FD3EC4" w:rsidP="001133B4">
      <w:pPr>
        <w:rPr>
          <w:rFonts w:cs="Arial"/>
          <w:sz w:val="22"/>
        </w:rPr>
      </w:pPr>
    </w:p>
    <w:p w14:paraId="395225EF" w14:textId="45F2E22B" w:rsidR="00FD3EC4" w:rsidRDefault="00FD3EC4" w:rsidP="00FD3EC4">
      <w:pPr>
        <w:pStyle w:val="Heading2"/>
      </w:pPr>
      <w:bookmarkStart w:id="3" w:name="_Toc536089780"/>
      <w:r>
        <w:t>Structure of the document</w:t>
      </w:r>
      <w:bookmarkEnd w:id="3"/>
    </w:p>
    <w:p w14:paraId="3886186D" w14:textId="77777777" w:rsidR="00FD3EC4" w:rsidRPr="00FD3EC4" w:rsidRDefault="00FD3EC4" w:rsidP="00FD3EC4">
      <w:pPr>
        <w:pStyle w:val="Heading2separationline"/>
      </w:pPr>
    </w:p>
    <w:p w14:paraId="745397C9" w14:textId="3825CA8B" w:rsidR="00FD3EC4" w:rsidRDefault="001E5F91" w:rsidP="00F1230D">
      <w:pPr>
        <w:pStyle w:val="BodyText"/>
      </w:pPr>
      <w:r w:rsidRPr="001E5F91">
        <w:rPr>
          <w:highlight w:val="yellow"/>
        </w:rPr>
        <w:t>To include the structure of the document.</w:t>
      </w:r>
    </w:p>
    <w:p w14:paraId="39187C89" w14:textId="77777777" w:rsidR="00C34B55" w:rsidRDefault="00C34B55" w:rsidP="00F1230D">
      <w:pPr>
        <w:pStyle w:val="BodyText"/>
      </w:pPr>
    </w:p>
    <w:p w14:paraId="7B6E77DF" w14:textId="77777777" w:rsidR="00C34B55" w:rsidRDefault="00C34B55" w:rsidP="00F1230D">
      <w:pPr>
        <w:pStyle w:val="BodyText"/>
      </w:pPr>
    </w:p>
    <w:p w14:paraId="6C22E1AD" w14:textId="77777777" w:rsidR="00046816" w:rsidRDefault="00046816" w:rsidP="00F1230D">
      <w:pPr>
        <w:pStyle w:val="BodyText"/>
      </w:pPr>
    </w:p>
    <w:p w14:paraId="4A363D7F" w14:textId="5E83C262" w:rsidR="006B408B" w:rsidRDefault="006B408B" w:rsidP="00B9268A">
      <w:pPr>
        <w:pStyle w:val="Heading1"/>
      </w:pPr>
      <w:bookmarkStart w:id="4" w:name="_Toc536089781"/>
      <w:r>
        <w:t>Reference Requirements</w:t>
      </w:r>
      <w:bookmarkEnd w:id="4"/>
    </w:p>
    <w:p w14:paraId="5D156817" w14:textId="77777777" w:rsidR="00D314D1" w:rsidRDefault="00D314D1" w:rsidP="00D314D1">
      <w:pPr>
        <w:pStyle w:val="Heading1separatationline"/>
      </w:pPr>
    </w:p>
    <w:p w14:paraId="194712B3" w14:textId="5A3C7E20" w:rsidR="00D314D1" w:rsidRDefault="00BC3EAE" w:rsidP="00805F03">
      <w:pPr>
        <w:pStyle w:val="BodyText"/>
        <w:jc w:val="both"/>
      </w:pPr>
      <w:r>
        <w:t xml:space="preserve">The reference requirements for the implementation of SBAS Service for maritime navigation are </w:t>
      </w:r>
      <w:r w:rsidR="00F84EDB">
        <w:t>gathered</w:t>
      </w:r>
      <w:r>
        <w:t xml:space="preserve"> hereafter.</w:t>
      </w:r>
    </w:p>
    <w:p w14:paraId="4BF08AF9" w14:textId="1CD80E2A" w:rsidR="00BC3EAE" w:rsidRDefault="00BC3EAE" w:rsidP="00BC3EAE">
      <w:pPr>
        <w:pStyle w:val="Heading2"/>
      </w:pPr>
      <w:bookmarkStart w:id="5" w:name="_Ref536009554"/>
      <w:bookmarkStart w:id="6" w:name="_Toc536089782"/>
      <w:r w:rsidRPr="007D5FB0">
        <w:t>IMO Resolution A.1046</w:t>
      </w:r>
      <w:r w:rsidR="001E5F91">
        <w:t xml:space="preserve"> </w:t>
      </w:r>
      <w:r w:rsidRPr="007D5FB0">
        <w:t>(27) on Worldwide Radionavigation Systems</w:t>
      </w:r>
      <w:bookmarkEnd w:id="5"/>
      <w:bookmarkEnd w:id="6"/>
    </w:p>
    <w:p w14:paraId="01D5F1EA" w14:textId="77777777" w:rsidR="00BC3EAE" w:rsidRPr="00BC3EAE" w:rsidRDefault="00BC3EAE" w:rsidP="00BC3EAE">
      <w:pPr>
        <w:pStyle w:val="Heading2separationline"/>
      </w:pPr>
    </w:p>
    <w:p w14:paraId="7E1FBFEA" w14:textId="77777777" w:rsidR="00805F03" w:rsidRDefault="00BC3EAE" w:rsidP="00805F03">
      <w:pPr>
        <w:pStyle w:val="BodyText"/>
        <w:jc w:val="both"/>
      </w:pPr>
      <w:r w:rsidRPr="007D5FB0">
        <w:t xml:space="preserve">IMO Resolution A.1046(27) on </w:t>
      </w:r>
      <w:r w:rsidRPr="00805F03">
        <w:t xml:space="preserve">Worldwide </w:t>
      </w:r>
      <w:proofErr w:type="spellStart"/>
      <w:r w:rsidRPr="00805F03">
        <w:t>Radionavigation</w:t>
      </w:r>
      <w:proofErr w:type="spellEnd"/>
      <w:r w:rsidRPr="00805F03">
        <w:t xml:space="preserve"> Systems</w:t>
      </w:r>
      <w:r w:rsidRPr="007D5FB0">
        <w:t xml:space="preserve"> </w:t>
      </w:r>
      <w:r w:rsidR="00805F03">
        <w:fldChar w:fldCharType="begin"/>
      </w:r>
      <w:r w:rsidR="00805F03">
        <w:instrText xml:space="preserve"> REF _Ref535309088 \r \h  \* MERGEFORMAT </w:instrText>
      </w:r>
      <w:r w:rsidR="00805F03">
        <w:fldChar w:fldCharType="separate"/>
      </w:r>
      <w:r w:rsidR="00841C79">
        <w:t>[1]</w:t>
      </w:r>
      <w:r w:rsidR="00805F03">
        <w:fldChar w:fldCharType="end"/>
      </w:r>
      <w:r w:rsidR="00805F03">
        <w:t xml:space="preserve"> </w:t>
      </w:r>
      <w:r w:rsidR="00805F03" w:rsidRPr="00A6131D">
        <w:t>establishes the requirements that a certain radionavigation system shall fulfil to be recognized by IMO as a component of the WWRNS</w:t>
      </w:r>
      <w:r w:rsidR="00805F03">
        <w:t>, which means that the system</w:t>
      </w:r>
      <w:r w:rsidR="00805F03" w:rsidRPr="00A6131D">
        <w:t xml:space="preserve"> is recognized to be able of providing adequate position information within its coverage area and that the carriage of receiving equipment for use with the system satisfies the relevant requirements of the 1974 SOLAS Convention.</w:t>
      </w:r>
    </w:p>
    <w:p w14:paraId="509D8943" w14:textId="1D6B6B94" w:rsidR="00805F03" w:rsidRDefault="00805F03" w:rsidP="00805F03">
      <w:pPr>
        <w:pStyle w:val="BodyText"/>
        <w:jc w:val="both"/>
      </w:pPr>
      <w:r w:rsidRPr="00A6131D">
        <w:t>The resolution establishes the operational requirem</w:t>
      </w:r>
      <w:r>
        <w:t>ents that a system shall fulfil, which are summaris</w:t>
      </w:r>
      <w:r w:rsidRPr="00A6131D">
        <w:t xml:space="preserve">ed </w:t>
      </w:r>
      <w:r>
        <w:t xml:space="preserve">in the table </w:t>
      </w:r>
      <w:r w:rsidRPr="00A6131D">
        <w:t>below:</w:t>
      </w:r>
    </w:p>
    <w:p w14:paraId="5C86FCB1" w14:textId="77777777" w:rsidR="00805F03" w:rsidRPr="007D5FB0" w:rsidRDefault="00805F03" w:rsidP="00527784">
      <w:pPr>
        <w:pStyle w:val="Tablecaption"/>
        <w:spacing w:after="120"/>
        <w:ind w:left="851" w:hanging="851"/>
        <w:jc w:val="center"/>
      </w:pPr>
      <w:bookmarkStart w:id="7" w:name="_Ref536007692"/>
      <w:bookmarkStart w:id="8" w:name="_Toc423932354"/>
      <w:bookmarkStart w:id="9" w:name="_Toc502054106"/>
      <w:bookmarkStart w:id="10" w:name="_Toc536089794"/>
      <w:r w:rsidRPr="007D5FB0">
        <w:t xml:space="preserve">Table </w:t>
      </w:r>
      <w:r>
        <w:fldChar w:fldCharType="begin"/>
      </w:r>
      <w:r>
        <w:instrText xml:space="preserve"> STYLEREF 1 \s </w:instrText>
      </w:r>
      <w:r>
        <w:fldChar w:fldCharType="separate"/>
      </w:r>
      <w:r w:rsidR="00841C79">
        <w:rPr>
          <w:noProof/>
        </w:rPr>
        <w:t>2</w:t>
      </w:r>
      <w:r>
        <w:fldChar w:fldCharType="end"/>
      </w:r>
      <w:r w:rsidRPr="007D5FB0">
        <w:noBreakHyphen/>
      </w:r>
      <w:r>
        <w:fldChar w:fldCharType="begin"/>
      </w:r>
      <w:r>
        <w:instrText xml:space="preserve"> SEQ Table \* ARABIC \s 1 </w:instrText>
      </w:r>
      <w:r>
        <w:fldChar w:fldCharType="separate"/>
      </w:r>
      <w:r w:rsidR="00841C79">
        <w:rPr>
          <w:noProof/>
        </w:rPr>
        <w:t>1</w:t>
      </w:r>
      <w:r>
        <w:fldChar w:fldCharType="end"/>
      </w:r>
      <w:bookmarkEnd w:id="7"/>
      <w:r w:rsidRPr="007D5FB0">
        <w:t>: IMO Resolution A.1046 operational Requirements</w:t>
      </w:r>
      <w:bookmarkEnd w:id="8"/>
      <w:bookmarkEnd w:id="9"/>
      <w:bookmarkEnd w:id="1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3"/>
        <w:gridCol w:w="3189"/>
        <w:gridCol w:w="3190"/>
      </w:tblGrid>
      <w:tr w:rsidR="00805F03" w:rsidRPr="007D5FB0" w14:paraId="60D1F54D" w14:textId="77777777" w:rsidTr="00805F03">
        <w:trPr>
          <w:trHeight w:val="20"/>
          <w:tblHeader/>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A4BBF" w14:textId="77777777" w:rsidR="00805F03" w:rsidRPr="00805F03" w:rsidRDefault="00805F03" w:rsidP="00805F03">
            <w:pPr>
              <w:pStyle w:val="BodyText"/>
              <w:jc w:val="center"/>
              <w:rPr>
                <w:sz w:val="20"/>
                <w:szCs w:val="20"/>
              </w:rPr>
            </w:pP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8B381" w14:textId="77777777" w:rsidR="00805F03" w:rsidRPr="00805F03" w:rsidRDefault="00805F03" w:rsidP="00805F03">
            <w:pPr>
              <w:pStyle w:val="BodyText"/>
              <w:jc w:val="center"/>
              <w:rPr>
                <w:b/>
                <w:sz w:val="20"/>
                <w:szCs w:val="20"/>
              </w:rPr>
            </w:pPr>
            <w:r w:rsidRPr="00805F03">
              <w:rPr>
                <w:b/>
                <w:sz w:val="20"/>
                <w:szCs w:val="20"/>
              </w:rPr>
              <w:t>Ocean waters</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B42E5" w14:textId="77777777" w:rsidR="00805F03" w:rsidRPr="00805F03" w:rsidRDefault="00805F03" w:rsidP="00805F03">
            <w:pPr>
              <w:pStyle w:val="BodyText"/>
              <w:jc w:val="center"/>
              <w:rPr>
                <w:b/>
                <w:sz w:val="20"/>
                <w:szCs w:val="20"/>
              </w:rPr>
            </w:pPr>
            <w:r w:rsidRPr="00805F03">
              <w:rPr>
                <w:b/>
                <w:sz w:val="20"/>
                <w:szCs w:val="20"/>
              </w:rPr>
              <w:t>Harbour entrance, harbour approach and coastal waters</w:t>
            </w:r>
          </w:p>
        </w:tc>
      </w:tr>
      <w:tr w:rsidR="00805F03" w:rsidRPr="007D5FB0" w14:paraId="6015A202"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C67F5" w14:textId="77777777" w:rsidR="00805F03" w:rsidRPr="00805F03" w:rsidRDefault="00805F03" w:rsidP="00A25E59">
            <w:pPr>
              <w:pStyle w:val="BodyText"/>
              <w:jc w:val="center"/>
              <w:rPr>
                <w:sz w:val="20"/>
                <w:szCs w:val="20"/>
              </w:rPr>
            </w:pPr>
            <w:r w:rsidRPr="007D5FB0">
              <w:rPr>
                <w:sz w:val="20"/>
                <w:szCs w:val="20"/>
              </w:rPr>
              <w:t xml:space="preserve">Accuracy </w:t>
            </w:r>
          </w:p>
          <w:p w14:paraId="63ED0BCD" w14:textId="77777777" w:rsidR="00805F03" w:rsidRPr="007D5FB0" w:rsidRDefault="00805F03" w:rsidP="00A25E59">
            <w:pPr>
              <w:pStyle w:val="BodyText"/>
              <w:jc w:val="center"/>
              <w:rPr>
                <w:sz w:val="20"/>
                <w:szCs w:val="20"/>
              </w:rPr>
            </w:pPr>
            <w:r w:rsidRPr="007D5FB0">
              <w:rPr>
                <w:sz w:val="20"/>
                <w:szCs w:val="20"/>
              </w:rPr>
              <w:t>(95% HNSE)</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EAA399" w14:textId="77777777" w:rsidR="00805F03" w:rsidRPr="007D5FB0" w:rsidRDefault="00805F03" w:rsidP="00A25E59">
            <w:pPr>
              <w:pStyle w:val="BodyText"/>
              <w:jc w:val="center"/>
              <w:rPr>
                <w:sz w:val="20"/>
                <w:szCs w:val="20"/>
              </w:rPr>
            </w:pPr>
            <w:r w:rsidRPr="007D5FB0">
              <w:rPr>
                <w:sz w:val="20"/>
                <w:szCs w:val="20"/>
              </w:rPr>
              <w:t>100 m</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92DC2E" w14:textId="77777777" w:rsidR="00805F03" w:rsidRPr="007D5FB0" w:rsidRDefault="00805F03" w:rsidP="00A25E59">
            <w:pPr>
              <w:pStyle w:val="BodyText"/>
              <w:jc w:val="center"/>
              <w:rPr>
                <w:sz w:val="20"/>
                <w:szCs w:val="20"/>
              </w:rPr>
            </w:pPr>
            <w:r w:rsidRPr="007D5FB0">
              <w:rPr>
                <w:sz w:val="20"/>
                <w:szCs w:val="20"/>
              </w:rPr>
              <w:t>10 m</w:t>
            </w:r>
          </w:p>
        </w:tc>
      </w:tr>
      <w:tr w:rsidR="00805F03" w:rsidRPr="007D5FB0" w14:paraId="26235EBF"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503A3" w14:textId="77777777" w:rsidR="00805F03" w:rsidRPr="007D5FB0" w:rsidRDefault="00805F03" w:rsidP="00A25E59">
            <w:pPr>
              <w:pStyle w:val="BodyText"/>
              <w:jc w:val="center"/>
              <w:rPr>
                <w:sz w:val="20"/>
                <w:szCs w:val="20"/>
              </w:rPr>
            </w:pPr>
            <w:r w:rsidRPr="007D5FB0">
              <w:rPr>
                <w:sz w:val="20"/>
                <w:szCs w:val="20"/>
              </w:rPr>
              <w:lastRenderedPageBreak/>
              <w:t>System Integrity*</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9670C" w14:textId="77777777" w:rsidR="00805F03" w:rsidRPr="007D5FB0" w:rsidRDefault="00805F03" w:rsidP="00A25E59">
            <w:pPr>
              <w:pStyle w:val="BodyText"/>
              <w:jc w:val="center"/>
              <w:rPr>
                <w:sz w:val="20"/>
                <w:szCs w:val="20"/>
              </w:rPr>
            </w:pPr>
            <w:r w:rsidRPr="007D5FB0">
              <w:rPr>
                <w:sz w:val="20"/>
                <w:szCs w:val="20"/>
              </w:rPr>
              <w:t>As soon as practicable by Maritime Safety Information</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3013D" w14:textId="77777777" w:rsidR="00805F03" w:rsidRPr="007D5FB0" w:rsidRDefault="00805F03" w:rsidP="00A25E59">
            <w:pPr>
              <w:pStyle w:val="BodyText"/>
              <w:jc w:val="center"/>
              <w:rPr>
                <w:sz w:val="20"/>
                <w:szCs w:val="20"/>
              </w:rPr>
            </w:pPr>
            <w:r w:rsidRPr="007D5FB0">
              <w:rPr>
                <w:sz w:val="20"/>
                <w:szCs w:val="20"/>
              </w:rPr>
              <w:t>Within 10s</w:t>
            </w:r>
          </w:p>
        </w:tc>
      </w:tr>
      <w:tr w:rsidR="00805F03" w:rsidRPr="007D5FB0" w14:paraId="2838AA26"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69A35" w14:textId="77777777" w:rsidR="00805F03" w:rsidRPr="007D5FB0" w:rsidRDefault="00805F03" w:rsidP="00A25E59">
            <w:pPr>
              <w:pStyle w:val="BodyText"/>
              <w:jc w:val="center"/>
              <w:rPr>
                <w:sz w:val="20"/>
                <w:szCs w:val="20"/>
              </w:rPr>
            </w:pPr>
            <w:r w:rsidRPr="007D5FB0">
              <w:rPr>
                <w:sz w:val="20"/>
                <w:szCs w:val="20"/>
              </w:rPr>
              <w:t>Signal Availability</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6AE68" w14:textId="77777777" w:rsidR="00805F03" w:rsidRPr="007D5FB0" w:rsidRDefault="00805F03" w:rsidP="00A25E59">
            <w:pPr>
              <w:pStyle w:val="BodyText"/>
              <w:jc w:val="center"/>
              <w:rPr>
                <w:sz w:val="20"/>
                <w:szCs w:val="20"/>
              </w:rPr>
            </w:pPr>
            <w:r w:rsidRPr="007D5FB0">
              <w:rPr>
                <w:sz w:val="20"/>
                <w:szCs w:val="20"/>
              </w:rPr>
              <w:t>99.8%</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DACBD" w14:textId="77777777" w:rsidR="00805F03" w:rsidRPr="007D5FB0" w:rsidRDefault="00805F03" w:rsidP="00A25E59">
            <w:pPr>
              <w:pStyle w:val="BodyText"/>
              <w:jc w:val="center"/>
              <w:rPr>
                <w:sz w:val="20"/>
                <w:szCs w:val="20"/>
              </w:rPr>
            </w:pPr>
            <w:r w:rsidRPr="007D5FB0">
              <w:rPr>
                <w:sz w:val="20"/>
                <w:szCs w:val="20"/>
              </w:rPr>
              <w:t>99.8%</w:t>
            </w:r>
          </w:p>
        </w:tc>
      </w:tr>
      <w:tr w:rsidR="00805F03" w:rsidRPr="007D5FB0" w14:paraId="2433E178" w14:textId="77777777" w:rsidTr="00805F03">
        <w:trPr>
          <w:trHeight w:val="20"/>
          <w:jc w:val="center"/>
        </w:trPr>
        <w:tc>
          <w:tcPr>
            <w:tcW w:w="20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44554" w14:textId="77777777" w:rsidR="00805F03" w:rsidRPr="007D5FB0" w:rsidRDefault="00805F03" w:rsidP="00A25E59">
            <w:pPr>
              <w:pStyle w:val="BodyText"/>
              <w:jc w:val="center"/>
              <w:rPr>
                <w:sz w:val="20"/>
                <w:szCs w:val="20"/>
              </w:rPr>
            </w:pPr>
            <w:r w:rsidRPr="007D5FB0">
              <w:rPr>
                <w:sz w:val="20"/>
                <w:szCs w:val="20"/>
              </w:rPr>
              <w:t>Continuity</w:t>
            </w:r>
          </w:p>
        </w:tc>
        <w:tc>
          <w:tcPr>
            <w:tcW w:w="31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472F7" w14:textId="77777777" w:rsidR="00805F03" w:rsidRPr="007D5FB0" w:rsidRDefault="00805F03" w:rsidP="00A25E59">
            <w:pPr>
              <w:pStyle w:val="BodyText"/>
              <w:jc w:val="center"/>
              <w:rPr>
                <w:sz w:val="20"/>
                <w:szCs w:val="20"/>
              </w:rPr>
            </w:pPr>
            <w:r w:rsidRPr="007D5FB0">
              <w:rPr>
                <w:sz w:val="20"/>
                <w:szCs w:val="20"/>
              </w:rPr>
              <w:t>N/A</w:t>
            </w:r>
          </w:p>
        </w:tc>
        <w:tc>
          <w:tcPr>
            <w:tcW w:w="31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B6A91" w14:textId="77777777" w:rsidR="00805F03" w:rsidRPr="007D5FB0" w:rsidRDefault="00805F03" w:rsidP="00A25E59">
            <w:pPr>
              <w:pStyle w:val="BodyText"/>
              <w:jc w:val="center"/>
              <w:rPr>
                <w:sz w:val="20"/>
                <w:szCs w:val="20"/>
              </w:rPr>
            </w:pPr>
            <w:r w:rsidRPr="007D5FB0">
              <w:rPr>
                <w:sz w:val="20"/>
                <w:szCs w:val="20"/>
              </w:rPr>
              <w:t>99.97% (over 15 min)</w:t>
            </w:r>
          </w:p>
        </w:tc>
      </w:tr>
    </w:tbl>
    <w:p w14:paraId="02F324F0" w14:textId="44DCAD21" w:rsidR="00766B50" w:rsidRDefault="00766B50" w:rsidP="00766B50">
      <w:pPr>
        <w:jc w:val="center"/>
        <w:rPr>
          <w:sz w:val="20"/>
          <w:szCs w:val="20"/>
        </w:rPr>
      </w:pPr>
      <w:r w:rsidRPr="00766B50">
        <w:rPr>
          <w:sz w:val="20"/>
          <w:szCs w:val="20"/>
        </w:rPr>
        <w:t>*Integrity warning of system malfunction, non-availability or discontinuity should be provided to users within 10s.</w:t>
      </w:r>
    </w:p>
    <w:p w14:paraId="57470230" w14:textId="77777777" w:rsidR="00BF1B19" w:rsidRPr="00766B50" w:rsidRDefault="00BF1B19" w:rsidP="00766B50">
      <w:pPr>
        <w:jc w:val="center"/>
        <w:rPr>
          <w:sz w:val="20"/>
          <w:szCs w:val="20"/>
        </w:rPr>
      </w:pPr>
    </w:p>
    <w:p w14:paraId="46A7A821" w14:textId="45ACA953" w:rsidR="00805F03" w:rsidRPr="00A6131D" w:rsidRDefault="00766B50" w:rsidP="00766B50">
      <w:pPr>
        <w:pStyle w:val="BodyText"/>
        <w:numPr>
          <w:ilvl w:val="0"/>
          <w:numId w:val="26"/>
        </w:numPr>
        <w:jc w:val="both"/>
      </w:pPr>
      <w:r>
        <w:t>For o</w:t>
      </w:r>
      <w:r w:rsidR="00805F03" w:rsidRPr="00805F03">
        <w:t>cean waters</w:t>
      </w:r>
      <w:r w:rsidR="00805F03" w:rsidRPr="00A6131D">
        <w:t>: the system should provide positional information with an error not greater than 100 m with a probability of 95%. Signal availability should exceed 99.8%. An integrity warning of system malfunction, non-availability or discontinuity should be provided to users as soon as practicable by Maritime Safety Information (MSI) systems.</w:t>
      </w:r>
    </w:p>
    <w:p w14:paraId="28E9DD32" w14:textId="77777777" w:rsidR="00805F03" w:rsidRDefault="00805F03" w:rsidP="00766B50">
      <w:pPr>
        <w:pStyle w:val="BodyText"/>
        <w:numPr>
          <w:ilvl w:val="0"/>
          <w:numId w:val="26"/>
        </w:numPr>
        <w:jc w:val="both"/>
      </w:pPr>
      <w:r w:rsidRPr="00805F03">
        <w:t>Navigation in harbour entrances, harbour approaches and coastal waters</w:t>
      </w:r>
      <w:r w:rsidRPr="00A6131D">
        <w:t>: positional information with an error not greater than 10 m with a probability of 95%. Signal availability should exceed 99.8%. When the system is available, the service continuity should be ≥99.97% over a period of 15 minutes. An integrity warning of system malfunction, non-availability or discontinuity should be provided to users within 10s.</w:t>
      </w:r>
    </w:p>
    <w:p w14:paraId="788C8BAD" w14:textId="3093C816" w:rsidR="00A52AB3" w:rsidRPr="00A52AB3" w:rsidRDefault="00A52AB3" w:rsidP="00A52AB3">
      <w:pPr>
        <w:pStyle w:val="BodyText"/>
        <w:jc w:val="both"/>
      </w:pPr>
      <w:r>
        <w:t xml:space="preserve">It should be noted that, according to existing documentation </w:t>
      </w:r>
      <w:r>
        <w:fldChar w:fldCharType="begin"/>
      </w:r>
      <w:r>
        <w:instrText xml:space="preserve"> REF _Ref536002427 \r \h  \* MERGEFORMAT </w:instrText>
      </w:r>
      <w:r>
        <w:fldChar w:fldCharType="separate"/>
      </w:r>
      <w:r w:rsidR="00841C79">
        <w:t>[3]</w:t>
      </w:r>
      <w:r>
        <w:fldChar w:fldCharType="end"/>
      </w:r>
      <w:r w:rsidRPr="00A52AB3">
        <w:t xml:space="preserve"> the </w:t>
      </w:r>
      <w:r w:rsidR="00C34B55">
        <w:t xml:space="preserve">signal </w:t>
      </w:r>
      <w:r w:rsidRPr="00A52AB3">
        <w:t>availability and continuity requirements could be relaxed to</w:t>
      </w:r>
      <w:r w:rsidR="00C34B55">
        <w:t xml:space="preserve"> </w:t>
      </w:r>
      <w:r w:rsidRPr="00A52AB3">
        <w:t xml:space="preserve">99.5% and 99.95% respectively when the augmentation system is used in combination </w:t>
      </w:r>
      <w:r>
        <w:t>with</w:t>
      </w:r>
      <w:r w:rsidRPr="00A52AB3">
        <w:t xml:space="preserve"> other back-up system (</w:t>
      </w:r>
      <w:r>
        <w:t xml:space="preserve">for </w:t>
      </w:r>
      <w:r w:rsidRPr="00A52AB3">
        <w:t>areas of overlapping coverage).</w:t>
      </w:r>
    </w:p>
    <w:p w14:paraId="2ED78D86" w14:textId="098627E8" w:rsidR="00805F03" w:rsidRPr="00A6131D" w:rsidRDefault="00805F03" w:rsidP="00805F03">
      <w:pPr>
        <w:pStyle w:val="BodyText"/>
        <w:jc w:val="both"/>
      </w:pPr>
      <w:r w:rsidRPr="00A6131D">
        <w:t>Therefore, this IMO resolution is states the minimum operational requirements that the maritime community requires from any navigation system in order to be accepted and used for maritime navigation.</w:t>
      </w:r>
    </w:p>
    <w:p w14:paraId="0772B99A" w14:textId="6C089616" w:rsidR="00BF1B19" w:rsidRDefault="00BF1B19" w:rsidP="00BF1B19">
      <w:pPr>
        <w:pStyle w:val="BodyText"/>
        <w:jc w:val="both"/>
      </w:pPr>
      <w:r w:rsidRPr="00BF1B19">
        <w:t>Note that this document considers the integrity at “system level”, this means that in case a failure is detected in the system, the user is warned to not use it. Therefore this approach does not consider potential performance degradations at user level due to local and non-system-related errors such</w:t>
      </w:r>
      <w:r w:rsidR="007F211A">
        <w:t xml:space="preserve"> as multipath and interferences (there are no Protection Levels or Integrity risks).</w:t>
      </w:r>
    </w:p>
    <w:p w14:paraId="5D0CF47A" w14:textId="528A8D5A" w:rsidR="005179BE" w:rsidRPr="00A6131D" w:rsidRDefault="0086369F" w:rsidP="005179BE">
      <w:pPr>
        <w:pStyle w:val="BodyText"/>
        <w:jc w:val="both"/>
      </w:pPr>
      <w:r>
        <w:t>Moreover, t</w:t>
      </w:r>
      <w:r w:rsidRPr="007D5FB0">
        <w:t xml:space="preserve">he governments or organizations </w:t>
      </w:r>
      <w:r>
        <w:t>owning and operating the radionavigation systems should</w:t>
      </w:r>
      <w:r w:rsidR="005179BE">
        <w:t xml:space="preserve"> comply with the following points:</w:t>
      </w:r>
    </w:p>
    <w:p w14:paraId="61A0BC16" w14:textId="0E9150A6" w:rsidR="00805F03" w:rsidRPr="005179BE" w:rsidRDefault="00805F03" w:rsidP="005179BE">
      <w:pPr>
        <w:pStyle w:val="BodyText"/>
        <w:numPr>
          <w:ilvl w:val="0"/>
          <w:numId w:val="26"/>
        </w:numPr>
        <w:jc w:val="both"/>
      </w:pPr>
      <w:r w:rsidRPr="005179BE">
        <w:t>The government or organization providing and operating the system has stated formally that the system is operational and available for use by merchant shipping.</w:t>
      </w:r>
    </w:p>
    <w:p w14:paraId="6E5C87B5" w14:textId="77777777" w:rsidR="00805F03" w:rsidRPr="005179BE" w:rsidRDefault="00805F03" w:rsidP="005179BE">
      <w:pPr>
        <w:pStyle w:val="BodyText"/>
        <w:numPr>
          <w:ilvl w:val="0"/>
          <w:numId w:val="26"/>
        </w:numPr>
        <w:jc w:val="both"/>
      </w:pPr>
      <w:r w:rsidRPr="005179BE">
        <w:t>The continued provision of the service is assured.</w:t>
      </w:r>
    </w:p>
    <w:p w14:paraId="6ECF2449" w14:textId="77777777" w:rsidR="00805F03" w:rsidRPr="005179BE" w:rsidRDefault="00805F03" w:rsidP="005179BE">
      <w:pPr>
        <w:pStyle w:val="BodyText"/>
        <w:numPr>
          <w:ilvl w:val="0"/>
          <w:numId w:val="26"/>
        </w:numPr>
        <w:jc w:val="both"/>
      </w:pPr>
      <w:r w:rsidRPr="005179BE">
        <w:t>The system is able to provide position information within the declared coverage area with a performance not less than that established in the present resolution.</w:t>
      </w:r>
    </w:p>
    <w:p w14:paraId="1BAFF657" w14:textId="77777777" w:rsidR="00805F03" w:rsidRPr="005179BE" w:rsidRDefault="00805F03" w:rsidP="005179BE">
      <w:pPr>
        <w:pStyle w:val="BodyText"/>
        <w:numPr>
          <w:ilvl w:val="0"/>
          <w:numId w:val="26"/>
        </w:numPr>
        <w:jc w:val="both"/>
      </w:pPr>
      <w:r w:rsidRPr="005179BE">
        <w:t>Adequate arrangements have been made for publication of the characteristics and parameters of the system and of its status.</w:t>
      </w:r>
    </w:p>
    <w:p w14:paraId="5184CD73" w14:textId="6F67ACB8" w:rsidR="00805F03" w:rsidRDefault="00805F03" w:rsidP="00805F03">
      <w:pPr>
        <w:pStyle w:val="BodyText"/>
        <w:numPr>
          <w:ilvl w:val="0"/>
          <w:numId w:val="26"/>
        </w:numPr>
        <w:jc w:val="both"/>
      </w:pPr>
      <w:r w:rsidRPr="005179BE">
        <w:t>Adequate arrangements have been made to protect the safety of navigation should it be necessary to introduce changes in the characteristics or parameters of the system that could adversely affect the performance of shipborne receiving equipment.</w:t>
      </w:r>
    </w:p>
    <w:p w14:paraId="35FD7A80" w14:textId="77777777" w:rsidR="00F65FE1" w:rsidRDefault="00F65FE1" w:rsidP="00F65FE1">
      <w:pPr>
        <w:pStyle w:val="BodyText"/>
        <w:ind w:left="360"/>
        <w:jc w:val="both"/>
      </w:pPr>
    </w:p>
    <w:p w14:paraId="23BC532A" w14:textId="0ED33B53" w:rsidR="005D396C" w:rsidRDefault="005D396C" w:rsidP="005D396C">
      <w:pPr>
        <w:pStyle w:val="Heading2"/>
      </w:pPr>
      <w:bookmarkStart w:id="11" w:name="_Toc536089783"/>
      <w:r>
        <w:t>Other reference requirements</w:t>
      </w:r>
      <w:bookmarkEnd w:id="11"/>
    </w:p>
    <w:p w14:paraId="5897A270" w14:textId="77777777" w:rsidR="005D396C" w:rsidRDefault="005D396C" w:rsidP="005D396C">
      <w:pPr>
        <w:pStyle w:val="Heading2separationline"/>
      </w:pPr>
    </w:p>
    <w:p w14:paraId="4C3F80DF" w14:textId="68141550" w:rsidR="005D396C" w:rsidRDefault="005D396C" w:rsidP="005D396C">
      <w:pPr>
        <w:pStyle w:val="BodyText"/>
      </w:pPr>
      <w:r w:rsidRPr="005D396C">
        <w:rPr>
          <w:highlight w:val="yellow"/>
        </w:rPr>
        <w:t>To complete with other reference documentation.</w:t>
      </w:r>
    </w:p>
    <w:p w14:paraId="57F999A0" w14:textId="77777777" w:rsidR="00C34B55" w:rsidRDefault="00C34B55" w:rsidP="005D396C">
      <w:pPr>
        <w:pStyle w:val="BodyText"/>
      </w:pPr>
    </w:p>
    <w:p w14:paraId="1D877375" w14:textId="77777777" w:rsidR="00C34B55" w:rsidRPr="005D396C" w:rsidRDefault="00C34B55" w:rsidP="005D396C">
      <w:pPr>
        <w:pStyle w:val="BodyText"/>
      </w:pPr>
    </w:p>
    <w:p w14:paraId="538505A9" w14:textId="2861D756" w:rsidR="000E5C6F" w:rsidRDefault="000E5C6F" w:rsidP="00D314D1">
      <w:pPr>
        <w:pStyle w:val="Heading1"/>
      </w:pPr>
      <w:bookmarkStart w:id="12" w:name="_Toc536089784"/>
      <w:r>
        <w:lastRenderedPageBreak/>
        <w:t>SBAS Architecture</w:t>
      </w:r>
      <w:bookmarkEnd w:id="12"/>
    </w:p>
    <w:p w14:paraId="31370FB1" w14:textId="77777777" w:rsidR="000E5C6F" w:rsidRDefault="000E5C6F" w:rsidP="000E5C6F">
      <w:pPr>
        <w:pStyle w:val="Heading1separatationline"/>
      </w:pPr>
    </w:p>
    <w:p w14:paraId="0B2DFB5C" w14:textId="77777777" w:rsidR="00B13197" w:rsidRDefault="00B13197" w:rsidP="00B13197">
      <w:pPr>
        <w:pStyle w:val="BodyText"/>
        <w:jc w:val="both"/>
      </w:pPr>
      <w:r w:rsidRPr="004A3358">
        <w:t>The main elements of a basic SBAS architecture are:</w:t>
      </w:r>
    </w:p>
    <w:p w14:paraId="4D6B144E" w14:textId="77777777" w:rsidR="00B13197" w:rsidRPr="004A3358" w:rsidRDefault="00B13197" w:rsidP="00B13197">
      <w:pPr>
        <w:pStyle w:val="Textepuce1"/>
        <w:numPr>
          <w:ilvl w:val="0"/>
          <w:numId w:val="35"/>
        </w:numPr>
        <w:spacing w:after="120"/>
        <w:ind w:left="567" w:hanging="567"/>
        <w:rPr>
          <w:lang w:val="en-GB"/>
        </w:rPr>
      </w:pPr>
      <w:r w:rsidRPr="004A3358">
        <w:rPr>
          <w:b/>
          <w:lang w:val="en-GB"/>
        </w:rPr>
        <w:t>Space segment</w:t>
      </w:r>
      <w:r w:rsidRPr="004A3358">
        <w:rPr>
          <w:lang w:val="en-GB"/>
        </w:rPr>
        <w:t>: Includes the satellites with payloads aimed to transmit the corrections to the GNSS core constellations L1 (1,575.42 MHz) and integrity information.</w:t>
      </w:r>
    </w:p>
    <w:p w14:paraId="1FF6E1E2" w14:textId="77777777" w:rsidR="00B13197" w:rsidRPr="004A3358" w:rsidRDefault="00B13197" w:rsidP="00B13197">
      <w:pPr>
        <w:pStyle w:val="Textepuce1"/>
        <w:numPr>
          <w:ilvl w:val="0"/>
          <w:numId w:val="35"/>
        </w:numPr>
        <w:spacing w:after="120"/>
        <w:ind w:left="567" w:hanging="567"/>
        <w:rPr>
          <w:lang w:val="en-GB"/>
        </w:rPr>
      </w:pPr>
      <w:r w:rsidRPr="004A3358">
        <w:rPr>
          <w:b/>
          <w:lang w:val="en-GB"/>
        </w:rPr>
        <w:t>Ground segment</w:t>
      </w:r>
      <w:r w:rsidRPr="004A3358">
        <w:rPr>
          <w:lang w:val="en-GB"/>
        </w:rPr>
        <w:t xml:space="preserve">: Includes all the ground elements in charge of the provision of the SBAS navigation message. </w:t>
      </w:r>
    </w:p>
    <w:p w14:paraId="5D446401" w14:textId="77777777" w:rsidR="00B13197" w:rsidRPr="004A3358" w:rsidRDefault="00B13197" w:rsidP="00B13197">
      <w:pPr>
        <w:pStyle w:val="Textepuce1"/>
        <w:numPr>
          <w:ilvl w:val="0"/>
          <w:numId w:val="36"/>
        </w:numPr>
        <w:jc w:val="both"/>
        <w:rPr>
          <w:lang w:val="en-GB"/>
        </w:rPr>
      </w:pPr>
      <w:r w:rsidRPr="004A3358">
        <w:rPr>
          <w:lang w:val="en-GB"/>
        </w:rPr>
        <w:t>Monitoring Station Network.</w:t>
      </w:r>
    </w:p>
    <w:p w14:paraId="23BD7074" w14:textId="1D1EE37A" w:rsidR="00B13197" w:rsidRPr="004A3358" w:rsidRDefault="00B13197" w:rsidP="00B13197">
      <w:pPr>
        <w:pStyle w:val="Textepuce1"/>
        <w:numPr>
          <w:ilvl w:val="0"/>
          <w:numId w:val="36"/>
        </w:numPr>
        <w:jc w:val="both"/>
        <w:rPr>
          <w:lang w:val="en-GB"/>
        </w:rPr>
      </w:pPr>
      <w:r w:rsidRPr="004A3358">
        <w:rPr>
          <w:lang w:val="en-GB"/>
        </w:rPr>
        <w:t xml:space="preserve">Processing Facility </w:t>
      </w:r>
      <w:r w:rsidR="000033A6" w:rsidRPr="004A3358">
        <w:rPr>
          <w:lang w:val="en-GB"/>
        </w:rPr>
        <w:t>Centre</w:t>
      </w:r>
      <w:r w:rsidRPr="004A3358">
        <w:rPr>
          <w:lang w:val="en-GB"/>
        </w:rPr>
        <w:t xml:space="preserve">. </w:t>
      </w:r>
    </w:p>
    <w:p w14:paraId="358FCFCF" w14:textId="1657CFDA" w:rsidR="00B13197" w:rsidRPr="004A3358" w:rsidRDefault="00B13197" w:rsidP="00B13197">
      <w:pPr>
        <w:pStyle w:val="Textepuce1"/>
        <w:numPr>
          <w:ilvl w:val="0"/>
          <w:numId w:val="36"/>
        </w:numPr>
        <w:jc w:val="both"/>
        <w:rPr>
          <w:lang w:val="en-GB"/>
        </w:rPr>
      </w:pPr>
      <w:r w:rsidRPr="004A3358">
        <w:rPr>
          <w:lang w:val="en-GB"/>
        </w:rPr>
        <w:t xml:space="preserve">Satellite Control </w:t>
      </w:r>
      <w:r w:rsidR="000033A6" w:rsidRPr="004A3358">
        <w:rPr>
          <w:lang w:val="en-GB"/>
        </w:rPr>
        <w:t>Centre</w:t>
      </w:r>
      <w:r w:rsidRPr="004A3358">
        <w:rPr>
          <w:lang w:val="en-GB"/>
        </w:rPr>
        <w:t xml:space="preserve">. </w:t>
      </w:r>
    </w:p>
    <w:p w14:paraId="6923FE7B" w14:textId="77777777" w:rsidR="00B13197" w:rsidRPr="00B13197" w:rsidRDefault="00B13197" w:rsidP="00B13197">
      <w:pPr>
        <w:pStyle w:val="Textepuce1"/>
        <w:numPr>
          <w:ilvl w:val="0"/>
          <w:numId w:val="36"/>
        </w:numPr>
        <w:jc w:val="both"/>
        <w:rPr>
          <w:lang w:val="en-GB"/>
        </w:rPr>
      </w:pPr>
      <w:r w:rsidRPr="004A3358">
        <w:rPr>
          <w:lang w:val="en-GB"/>
        </w:rPr>
        <w:t>Communication Layer.</w:t>
      </w:r>
    </w:p>
    <w:p w14:paraId="24E69D10" w14:textId="77777777" w:rsidR="00B13197" w:rsidRPr="004A3358" w:rsidRDefault="00B13197" w:rsidP="00B13197">
      <w:pPr>
        <w:pStyle w:val="Textepuce1"/>
        <w:numPr>
          <w:ilvl w:val="0"/>
          <w:numId w:val="35"/>
        </w:numPr>
        <w:spacing w:after="120"/>
        <w:ind w:left="567" w:hanging="567"/>
        <w:rPr>
          <w:lang w:val="en-GB"/>
        </w:rPr>
      </w:pPr>
      <w:r w:rsidRPr="004A3358">
        <w:rPr>
          <w:b/>
          <w:lang w:val="en-GB"/>
        </w:rPr>
        <w:t>User segment</w:t>
      </w:r>
      <w:r w:rsidRPr="004A3358">
        <w:rPr>
          <w:lang w:val="en-GB"/>
        </w:rPr>
        <w:t>: Includes the user equipment needed to receive and use the SBAS information.</w:t>
      </w:r>
    </w:p>
    <w:p w14:paraId="5EE79C03" w14:textId="77777777" w:rsidR="00B13197" w:rsidRDefault="00B13197" w:rsidP="00B13197">
      <w:pPr>
        <w:pStyle w:val="Textepuce1"/>
        <w:spacing w:after="120"/>
        <w:jc w:val="center"/>
        <w:rPr>
          <w:lang w:val="en-GB"/>
        </w:rPr>
      </w:pPr>
      <w:r>
        <w:rPr>
          <w:noProof/>
          <w:lang w:val="en-GB" w:eastAsia="en-GB"/>
        </w:rPr>
        <w:drawing>
          <wp:inline distT="0" distB="0" distL="0" distR="0" wp14:anchorId="09E1D209" wp14:editId="69A4FF53">
            <wp:extent cx="4440557" cy="311691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45534" cy="3120404"/>
                    </a:xfrm>
                    <a:prstGeom prst="rect">
                      <a:avLst/>
                    </a:prstGeom>
                    <a:noFill/>
                    <a:ln>
                      <a:noFill/>
                    </a:ln>
                  </pic:spPr>
                </pic:pic>
              </a:graphicData>
            </a:graphic>
          </wp:inline>
        </w:drawing>
      </w:r>
    </w:p>
    <w:p w14:paraId="67F22480" w14:textId="6AB9FDFA" w:rsidR="00B13197" w:rsidRPr="007D5FB0" w:rsidRDefault="00B13197" w:rsidP="00B13197">
      <w:pPr>
        <w:pStyle w:val="Tablecaption"/>
        <w:ind w:left="851" w:hanging="851"/>
        <w:jc w:val="center"/>
      </w:pPr>
      <w:bookmarkStart w:id="13" w:name="_Toc536089796"/>
      <w:r>
        <w:t>Figure</w:t>
      </w:r>
      <w:r w:rsidRPr="007D5FB0">
        <w:t xml:space="preserve"> </w:t>
      </w:r>
      <w:r>
        <w:fldChar w:fldCharType="begin"/>
      </w:r>
      <w:r>
        <w:instrText xml:space="preserve"> STYLEREF 1 \s </w:instrText>
      </w:r>
      <w:r>
        <w:fldChar w:fldCharType="separate"/>
      </w:r>
      <w:r w:rsidR="00841C79">
        <w:rPr>
          <w:noProof/>
        </w:rPr>
        <w:t>3</w:t>
      </w:r>
      <w:r>
        <w:fldChar w:fldCharType="end"/>
      </w:r>
      <w:r w:rsidRPr="007D5FB0">
        <w:noBreakHyphen/>
      </w:r>
      <w:r>
        <w:fldChar w:fldCharType="begin"/>
      </w:r>
      <w:r>
        <w:instrText xml:space="preserve"> SEQ Figure \* ARABIC \s 1 </w:instrText>
      </w:r>
      <w:r>
        <w:fldChar w:fldCharType="separate"/>
      </w:r>
      <w:r w:rsidR="00841C79">
        <w:rPr>
          <w:noProof/>
        </w:rPr>
        <w:t>1</w:t>
      </w:r>
      <w:r>
        <w:fldChar w:fldCharType="end"/>
      </w:r>
      <w:r w:rsidRPr="007D5FB0">
        <w:t xml:space="preserve">: </w:t>
      </w:r>
      <w:r>
        <w:t>Basic SBAS architecture</w:t>
      </w:r>
      <w:bookmarkEnd w:id="13"/>
    </w:p>
    <w:p w14:paraId="287BF1F1" w14:textId="77777777" w:rsidR="00F65FE1" w:rsidRDefault="00F65FE1" w:rsidP="00F65FE1">
      <w:pPr>
        <w:pStyle w:val="BodyText"/>
      </w:pPr>
    </w:p>
    <w:p w14:paraId="2C03EB88" w14:textId="728FAF28" w:rsidR="00F65FE1" w:rsidRDefault="00F65FE1" w:rsidP="00F65FE1">
      <w:pPr>
        <w:pStyle w:val="Heading2"/>
      </w:pPr>
      <w:bookmarkStart w:id="14" w:name="_Toc536089785"/>
      <w:r>
        <w:t>Existing SBAS</w:t>
      </w:r>
      <w:bookmarkEnd w:id="14"/>
    </w:p>
    <w:p w14:paraId="198634F4" w14:textId="77777777" w:rsidR="00F65FE1" w:rsidRPr="00F65FE1" w:rsidRDefault="00F65FE1" w:rsidP="00F65FE1">
      <w:pPr>
        <w:pStyle w:val="Heading2separationline"/>
      </w:pPr>
    </w:p>
    <w:p w14:paraId="47F54EB9" w14:textId="012D43F3" w:rsidR="007E6332" w:rsidRPr="007E6332" w:rsidRDefault="007E6332" w:rsidP="007E6332">
      <w:pPr>
        <w:pStyle w:val="BodyText"/>
        <w:jc w:val="both"/>
      </w:pPr>
      <w:r w:rsidRPr="007E6332">
        <w:t xml:space="preserve">Several countries have implemented their own Satellite-based Augmentation System. </w:t>
      </w:r>
    </w:p>
    <w:p w14:paraId="4305E197" w14:textId="7F039574" w:rsidR="00606352" w:rsidRPr="007375F3" w:rsidRDefault="00606352" w:rsidP="007375F3">
      <w:pPr>
        <w:pStyle w:val="BodyText"/>
        <w:numPr>
          <w:ilvl w:val="0"/>
          <w:numId w:val="26"/>
        </w:numPr>
        <w:jc w:val="both"/>
      </w:pPr>
      <w:r w:rsidRPr="007375F3">
        <w:rPr>
          <w:b/>
        </w:rPr>
        <w:t>Europe</w:t>
      </w:r>
      <w:r w:rsidRPr="007375F3">
        <w:t xml:space="preserve">: </w:t>
      </w:r>
      <w:r w:rsidR="009701A6" w:rsidRPr="009701A6">
        <w:t>European Geostationary Navigation Overlay Service</w:t>
      </w:r>
      <w:r w:rsidR="009701A6" w:rsidRPr="007375F3">
        <w:t xml:space="preserve"> </w:t>
      </w:r>
      <w:r w:rsidR="009701A6">
        <w:t>(</w:t>
      </w:r>
      <w:r w:rsidRPr="007375F3">
        <w:t>EGNOS</w:t>
      </w:r>
      <w:r w:rsidR="009701A6">
        <w:t>)</w:t>
      </w:r>
    </w:p>
    <w:p w14:paraId="28D9F3C3" w14:textId="63522D69" w:rsidR="007E6332" w:rsidRPr="007375F3" w:rsidRDefault="007E6332" w:rsidP="007375F3">
      <w:pPr>
        <w:pStyle w:val="BodyText"/>
        <w:numPr>
          <w:ilvl w:val="0"/>
          <w:numId w:val="26"/>
        </w:numPr>
        <w:jc w:val="both"/>
      </w:pPr>
      <w:r w:rsidRPr="007375F3">
        <w:rPr>
          <w:b/>
        </w:rPr>
        <w:t>USA</w:t>
      </w:r>
      <w:r w:rsidR="004B30C5">
        <w:t xml:space="preserve">: </w:t>
      </w:r>
      <w:r w:rsidRPr="007375F3">
        <w:t>Wide Area Augmentation System (WAAS)</w:t>
      </w:r>
    </w:p>
    <w:p w14:paraId="4C69508A" w14:textId="30CD6F7A" w:rsidR="007E6332" w:rsidRPr="007375F3" w:rsidRDefault="007E6332" w:rsidP="007375F3">
      <w:pPr>
        <w:pStyle w:val="BodyText"/>
        <w:numPr>
          <w:ilvl w:val="0"/>
          <w:numId w:val="26"/>
        </w:numPr>
        <w:jc w:val="both"/>
      </w:pPr>
      <w:r w:rsidRPr="007375F3">
        <w:rPr>
          <w:b/>
        </w:rPr>
        <w:t>Japan</w:t>
      </w:r>
      <w:r w:rsidRPr="007375F3">
        <w:t>:</w:t>
      </w:r>
      <w:r w:rsidR="004B30C5">
        <w:t xml:space="preserve"> </w:t>
      </w:r>
      <w:r w:rsidRPr="007375F3">
        <w:t>Multi-functional Satellite Augmentation System (MSAS)</w:t>
      </w:r>
    </w:p>
    <w:p w14:paraId="7F4389A8" w14:textId="46F4D1F3" w:rsidR="007E6332" w:rsidRPr="007375F3" w:rsidRDefault="007E6332" w:rsidP="007375F3">
      <w:pPr>
        <w:pStyle w:val="BodyText"/>
        <w:numPr>
          <w:ilvl w:val="0"/>
          <w:numId w:val="26"/>
        </w:numPr>
        <w:jc w:val="both"/>
      </w:pPr>
      <w:r w:rsidRPr="007375F3">
        <w:rPr>
          <w:b/>
        </w:rPr>
        <w:t>India</w:t>
      </w:r>
      <w:r w:rsidR="004B30C5">
        <w:t xml:space="preserve">: GPS and GEO </w:t>
      </w:r>
      <w:r w:rsidRPr="007375F3">
        <w:t>Augmented Navigation (GAGAN)</w:t>
      </w:r>
    </w:p>
    <w:p w14:paraId="5D04F5D4" w14:textId="635D0226" w:rsidR="007E6332" w:rsidRPr="00110CE7" w:rsidRDefault="007E6332" w:rsidP="007375F3">
      <w:pPr>
        <w:pStyle w:val="BodyText"/>
        <w:numPr>
          <w:ilvl w:val="0"/>
          <w:numId w:val="26"/>
        </w:numPr>
        <w:jc w:val="both"/>
      </w:pPr>
      <w:r w:rsidRPr="007375F3">
        <w:rPr>
          <w:b/>
        </w:rPr>
        <w:t>China</w:t>
      </w:r>
      <w:r w:rsidRPr="007375F3">
        <w:t>:</w:t>
      </w:r>
      <w:r w:rsidR="004B30C5">
        <w:t xml:space="preserve"> </w:t>
      </w:r>
      <w:r w:rsidRPr="007375F3">
        <w:t xml:space="preserve">Satellite Navigation </w:t>
      </w:r>
      <w:r w:rsidRPr="00110CE7">
        <w:t>Augmentation System (SNAS) (in development)</w:t>
      </w:r>
    </w:p>
    <w:p w14:paraId="2257B357" w14:textId="49FC251D" w:rsidR="007E6332" w:rsidRPr="00110CE7" w:rsidRDefault="007E6332" w:rsidP="007375F3">
      <w:pPr>
        <w:pStyle w:val="BodyText"/>
        <w:numPr>
          <w:ilvl w:val="0"/>
          <w:numId w:val="26"/>
        </w:numPr>
        <w:jc w:val="both"/>
      </w:pPr>
      <w:r w:rsidRPr="00110CE7">
        <w:rPr>
          <w:b/>
        </w:rPr>
        <w:t>South Korea</w:t>
      </w:r>
      <w:r w:rsidR="00B13197" w:rsidRPr="00110CE7">
        <w:rPr>
          <w:b/>
        </w:rPr>
        <w:t>:</w:t>
      </w:r>
      <w:r w:rsidR="00B13197" w:rsidRPr="00110CE7">
        <w:rPr>
          <w:rFonts w:ascii="Calibri" w:hAnsi="Calibri" w:cs="Calibri"/>
        </w:rPr>
        <w:t xml:space="preserve"> Korea Augmentation Satellite System (KASS). (in</w:t>
      </w:r>
      <w:r w:rsidRPr="00110CE7">
        <w:t xml:space="preserve"> development)</w:t>
      </w:r>
    </w:p>
    <w:p w14:paraId="1987C49C" w14:textId="16730D69" w:rsidR="007E6332" w:rsidRDefault="007E6332" w:rsidP="007375F3">
      <w:pPr>
        <w:pStyle w:val="BodyText"/>
        <w:numPr>
          <w:ilvl w:val="0"/>
          <w:numId w:val="26"/>
        </w:numPr>
        <w:jc w:val="both"/>
      </w:pPr>
      <w:r w:rsidRPr="00110CE7">
        <w:rPr>
          <w:b/>
        </w:rPr>
        <w:t>Russia</w:t>
      </w:r>
      <w:r w:rsidRPr="00110CE7">
        <w:t>:</w:t>
      </w:r>
      <w:r w:rsidR="004B30C5" w:rsidRPr="00110CE7">
        <w:t xml:space="preserve"> </w:t>
      </w:r>
      <w:r w:rsidRPr="00110CE7">
        <w:t>System for Differential Corrections and Mon</w:t>
      </w:r>
      <w:r w:rsidR="00B13197" w:rsidRPr="00110CE7">
        <w:t>itoring (SDCM) (in development</w:t>
      </w:r>
      <w:r w:rsidR="00B13197">
        <w:t>)</w:t>
      </w:r>
    </w:p>
    <w:p w14:paraId="07F31554" w14:textId="77777777" w:rsidR="00210E81" w:rsidRDefault="00210E81" w:rsidP="00210E81">
      <w:pPr>
        <w:pStyle w:val="BodyText"/>
        <w:jc w:val="both"/>
      </w:pPr>
    </w:p>
    <w:p w14:paraId="5E67BFF5" w14:textId="77777777" w:rsidR="00210E81" w:rsidRPr="007375F3" w:rsidRDefault="00210E81" w:rsidP="00210E81">
      <w:pPr>
        <w:pStyle w:val="BodyText"/>
        <w:jc w:val="both"/>
      </w:pPr>
      <w:r w:rsidRPr="007375F3">
        <w:lastRenderedPageBreak/>
        <w:t>All of these systems comply with a common global standard and are therefore:</w:t>
      </w:r>
    </w:p>
    <w:p w14:paraId="4D3C09DF" w14:textId="77777777" w:rsidR="00210E81" w:rsidRPr="007375F3" w:rsidRDefault="00210E81" w:rsidP="00210E81">
      <w:pPr>
        <w:pStyle w:val="BodyText"/>
        <w:numPr>
          <w:ilvl w:val="0"/>
          <w:numId w:val="26"/>
        </w:numPr>
        <w:jc w:val="both"/>
        <w:rPr>
          <w:b/>
        </w:rPr>
      </w:pPr>
      <w:r w:rsidRPr="007375F3">
        <w:rPr>
          <w:b/>
        </w:rPr>
        <w:t>Compatible:</w:t>
      </w:r>
      <w:r>
        <w:rPr>
          <w:b/>
        </w:rPr>
        <w:t xml:space="preserve"> </w:t>
      </w:r>
      <w:r w:rsidRPr="007375F3">
        <w:t>they do not interfere with each other;</w:t>
      </w:r>
    </w:p>
    <w:p w14:paraId="1353911F" w14:textId="77777777" w:rsidR="00210E81" w:rsidRPr="007375F3" w:rsidRDefault="00210E81" w:rsidP="00210E81">
      <w:pPr>
        <w:pStyle w:val="BodyText"/>
        <w:numPr>
          <w:ilvl w:val="0"/>
          <w:numId w:val="26"/>
        </w:numPr>
        <w:jc w:val="both"/>
        <w:rPr>
          <w:b/>
        </w:rPr>
      </w:pPr>
      <w:r w:rsidRPr="007375F3">
        <w:rPr>
          <w:b/>
        </w:rPr>
        <w:t>Interoperable:</w:t>
      </w:r>
      <w:r>
        <w:t xml:space="preserve"> </w:t>
      </w:r>
      <w:r w:rsidRPr="007375F3">
        <w:t>a user with a standard receiver can benefit from the same level of service and performance, regardless of what coverage area they are located in.</w:t>
      </w:r>
    </w:p>
    <w:p w14:paraId="7384AF0A" w14:textId="443C0905" w:rsidR="00B13197" w:rsidRPr="007375F3" w:rsidRDefault="00B13197" w:rsidP="00B13197">
      <w:pPr>
        <w:pStyle w:val="BodyText"/>
        <w:jc w:val="center"/>
      </w:pPr>
      <w:r w:rsidRPr="00694B32">
        <w:rPr>
          <w:rFonts w:ascii="Calibri" w:hAnsi="Calibri" w:cs="Calibri"/>
          <w:noProof/>
          <w:color w:val="000000"/>
          <w:lang w:eastAsia="en-GB"/>
        </w:rPr>
        <w:drawing>
          <wp:inline distT="0" distB="0" distL="0" distR="0" wp14:anchorId="4E32DE5B" wp14:editId="3F035778">
            <wp:extent cx="4364733" cy="2664000"/>
            <wp:effectExtent l="0" t="0" r="0" b="317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64733" cy="2664000"/>
                    </a:xfrm>
                    <a:prstGeom prst="rect">
                      <a:avLst/>
                    </a:prstGeom>
                    <a:noFill/>
                    <a:ln>
                      <a:noFill/>
                    </a:ln>
                    <a:extLst/>
                  </pic:spPr>
                </pic:pic>
              </a:graphicData>
            </a:graphic>
          </wp:inline>
        </w:drawing>
      </w:r>
    </w:p>
    <w:p w14:paraId="325982C9" w14:textId="1D5B4540" w:rsidR="007375F3" w:rsidRPr="007D5FB0" w:rsidRDefault="007375F3" w:rsidP="007375F3">
      <w:pPr>
        <w:pStyle w:val="Tablecaption"/>
        <w:ind w:left="851" w:hanging="851"/>
        <w:jc w:val="center"/>
      </w:pPr>
      <w:bookmarkStart w:id="15" w:name="_Toc536089797"/>
      <w:r>
        <w:t>Figure</w:t>
      </w:r>
      <w:r w:rsidRPr="007D5FB0">
        <w:t xml:space="preserve"> </w:t>
      </w:r>
      <w:r>
        <w:fldChar w:fldCharType="begin"/>
      </w:r>
      <w:r>
        <w:instrText xml:space="preserve"> STYLEREF 1 \s </w:instrText>
      </w:r>
      <w:r>
        <w:fldChar w:fldCharType="separate"/>
      </w:r>
      <w:r w:rsidR="00841C79">
        <w:rPr>
          <w:noProof/>
        </w:rPr>
        <w:t>3</w:t>
      </w:r>
      <w:r>
        <w:fldChar w:fldCharType="end"/>
      </w:r>
      <w:r w:rsidRPr="007D5FB0">
        <w:noBreakHyphen/>
      </w:r>
      <w:r>
        <w:fldChar w:fldCharType="begin"/>
      </w:r>
      <w:r>
        <w:instrText xml:space="preserve"> SEQ Figure \* ARABIC \s 1 </w:instrText>
      </w:r>
      <w:r>
        <w:fldChar w:fldCharType="separate"/>
      </w:r>
      <w:r w:rsidR="00841C79">
        <w:rPr>
          <w:noProof/>
        </w:rPr>
        <w:t>2</w:t>
      </w:r>
      <w:r>
        <w:fldChar w:fldCharType="end"/>
      </w:r>
      <w:r w:rsidRPr="007D5FB0">
        <w:t xml:space="preserve">: </w:t>
      </w:r>
      <w:r>
        <w:t>Existing SBAS</w:t>
      </w:r>
      <w:r w:rsidR="005E44E6">
        <w:t xml:space="preserve"> (in operation and under development)</w:t>
      </w:r>
      <w:bookmarkEnd w:id="15"/>
    </w:p>
    <w:p w14:paraId="56A5166C" w14:textId="6A3DB93F" w:rsidR="00D314D1" w:rsidRDefault="00D314D1" w:rsidP="00D314D1">
      <w:pPr>
        <w:pStyle w:val="Heading1"/>
      </w:pPr>
      <w:bookmarkStart w:id="16" w:name="_Toc536089786"/>
      <w:r>
        <w:t>SBAS Service Performance</w:t>
      </w:r>
      <w:r w:rsidR="00774005">
        <w:t xml:space="preserve"> Parameters</w:t>
      </w:r>
      <w:bookmarkEnd w:id="16"/>
    </w:p>
    <w:p w14:paraId="3AFD252A" w14:textId="77777777" w:rsidR="00D314D1" w:rsidRDefault="00D314D1" w:rsidP="00D314D1">
      <w:pPr>
        <w:pStyle w:val="Heading1separatationline"/>
      </w:pPr>
    </w:p>
    <w:p w14:paraId="1BB0E716" w14:textId="434FC821" w:rsidR="00C34B55" w:rsidRDefault="009A2C4D" w:rsidP="009A2C4D">
      <w:pPr>
        <w:pStyle w:val="BodyText"/>
        <w:jc w:val="both"/>
      </w:pPr>
      <w:r>
        <w:t xml:space="preserve">The list of service parameter required for a complete characterization of an SBAS Maritime Service are derived from the list in IMO Resolution A.1046(27), summarised in Section </w:t>
      </w:r>
      <w:r>
        <w:fldChar w:fldCharType="begin"/>
      </w:r>
      <w:r>
        <w:instrText xml:space="preserve"> REF _Ref536009554 \r \h  \* MERGEFORMAT </w:instrText>
      </w:r>
      <w:r>
        <w:fldChar w:fldCharType="separate"/>
      </w:r>
      <w:r w:rsidR="00841C79">
        <w:t>2.1</w:t>
      </w:r>
      <w:r>
        <w:fldChar w:fldCharType="end"/>
      </w:r>
      <w:r>
        <w:t>. Additionally to IMO parameters</w:t>
      </w:r>
      <w:r w:rsidR="00A25E59">
        <w:t>,</w:t>
      </w:r>
      <w:r>
        <w:t xml:space="preserve"> a new parameter is required to characterize SBAS service for maritime because of the particularities of this radionavigation aid. This parameter is Service Availability which indicates the percentage of time a position calculated using </w:t>
      </w:r>
      <w:r w:rsidR="00A25E59">
        <w:t xml:space="preserve">certain </w:t>
      </w:r>
      <w:r>
        <w:t>SBAS is available in a specific location. To sum up, SBAS Signal Availability as defined by IMO Resolution does not differ users, within the GEO footprint, capable of obtaining an SBAS navigation solution for a particular epoch from those users that are not capable</w:t>
      </w:r>
      <w:r w:rsidR="00A25E59">
        <w:t>;</w:t>
      </w:r>
      <w:r>
        <w:t xml:space="preserve"> while SBAS Service Availability takes into account that difference computing, as previously mentioned, the percentage of time in which that solution is obtained.</w:t>
      </w:r>
    </w:p>
    <w:p w14:paraId="45C6164E" w14:textId="654C59D1" w:rsidR="00A25E59" w:rsidRPr="00A931FE" w:rsidRDefault="00A25E59" w:rsidP="00A25E59">
      <w:pPr>
        <w:spacing w:before="60"/>
        <w:jc w:val="both"/>
        <w:rPr>
          <w:sz w:val="22"/>
        </w:rPr>
      </w:pPr>
      <w:r w:rsidRPr="00A931FE">
        <w:rPr>
          <w:sz w:val="22"/>
        </w:rPr>
        <w:t xml:space="preserve">This section proposes a list of service parameters to characterize </w:t>
      </w:r>
      <w:r>
        <w:rPr>
          <w:sz w:val="22"/>
        </w:rPr>
        <w:t>SBAS for maritime use</w:t>
      </w:r>
      <w:r w:rsidRPr="00A931FE">
        <w:rPr>
          <w:sz w:val="22"/>
        </w:rPr>
        <w:t xml:space="preserve"> which are different for </w:t>
      </w:r>
      <w:r>
        <w:rPr>
          <w:sz w:val="22"/>
        </w:rPr>
        <w:t>“o</w:t>
      </w:r>
      <w:r w:rsidRPr="00A931FE">
        <w:rPr>
          <w:sz w:val="22"/>
        </w:rPr>
        <w:t xml:space="preserve">cean </w:t>
      </w:r>
      <w:r>
        <w:rPr>
          <w:sz w:val="22"/>
        </w:rPr>
        <w:t>w</w:t>
      </w:r>
      <w:r w:rsidRPr="00A931FE">
        <w:rPr>
          <w:sz w:val="22"/>
        </w:rPr>
        <w:t>aters</w:t>
      </w:r>
      <w:r>
        <w:rPr>
          <w:sz w:val="22"/>
        </w:rPr>
        <w:t>”</w:t>
      </w:r>
      <w:r w:rsidRPr="00A931FE">
        <w:rPr>
          <w:sz w:val="22"/>
        </w:rPr>
        <w:t xml:space="preserve"> and for </w:t>
      </w:r>
      <w:r>
        <w:rPr>
          <w:sz w:val="22"/>
        </w:rPr>
        <w:t>“h</w:t>
      </w:r>
      <w:r w:rsidRPr="00A931FE">
        <w:rPr>
          <w:sz w:val="22"/>
        </w:rPr>
        <w:t>arbour entrances, harbour approaches and coastal waters</w:t>
      </w:r>
      <w:r>
        <w:rPr>
          <w:sz w:val="22"/>
        </w:rPr>
        <w:t>”</w:t>
      </w:r>
      <w:r w:rsidRPr="00A931FE">
        <w:rPr>
          <w:sz w:val="22"/>
        </w:rPr>
        <w:t xml:space="preserve">. </w:t>
      </w:r>
    </w:p>
    <w:p w14:paraId="5B527B83" w14:textId="77777777" w:rsidR="00A25E59" w:rsidRDefault="00A25E59" w:rsidP="00A25E59">
      <w:pPr>
        <w:spacing w:before="60"/>
        <w:rPr>
          <w:sz w:val="22"/>
        </w:rPr>
      </w:pPr>
      <w:r w:rsidRPr="00A931FE">
        <w:rPr>
          <w:sz w:val="22"/>
        </w:rPr>
        <w:t xml:space="preserve">According to IMO maritime requirements for </w:t>
      </w:r>
      <w:r>
        <w:rPr>
          <w:sz w:val="22"/>
        </w:rPr>
        <w:t>“o</w:t>
      </w:r>
      <w:r w:rsidRPr="00A931FE">
        <w:rPr>
          <w:sz w:val="22"/>
        </w:rPr>
        <w:t xml:space="preserve">cean </w:t>
      </w:r>
      <w:r>
        <w:rPr>
          <w:sz w:val="22"/>
        </w:rPr>
        <w:t>w</w:t>
      </w:r>
      <w:r w:rsidRPr="00A931FE">
        <w:rPr>
          <w:sz w:val="22"/>
        </w:rPr>
        <w:t>aters</w:t>
      </w:r>
      <w:r>
        <w:rPr>
          <w:sz w:val="22"/>
        </w:rPr>
        <w:t>”</w:t>
      </w:r>
      <w:r w:rsidRPr="00A931FE">
        <w:rPr>
          <w:sz w:val="22"/>
        </w:rPr>
        <w:t xml:space="preserve"> and for </w:t>
      </w:r>
      <w:r>
        <w:rPr>
          <w:sz w:val="22"/>
        </w:rPr>
        <w:t>“h</w:t>
      </w:r>
      <w:r w:rsidRPr="00A931FE">
        <w:rPr>
          <w:sz w:val="22"/>
        </w:rPr>
        <w:t>arbour entrances, harbour approaches and coastal waters</w:t>
      </w:r>
      <w:r>
        <w:rPr>
          <w:sz w:val="22"/>
        </w:rPr>
        <w:t>”</w:t>
      </w:r>
      <w:r w:rsidRPr="00A931FE">
        <w:rPr>
          <w:sz w:val="22"/>
        </w:rPr>
        <w:t xml:space="preserve"> and EGNOS particularities as radio navigation aid several parameters have been identified as required:</w:t>
      </w:r>
    </w:p>
    <w:p w14:paraId="257EE496" w14:textId="77777777" w:rsidR="002951B7" w:rsidRDefault="002951B7" w:rsidP="00A25E59">
      <w:pPr>
        <w:spacing w:before="60"/>
        <w:rPr>
          <w:sz w:val="22"/>
        </w:rPr>
      </w:pPr>
    </w:p>
    <w:p w14:paraId="7BBB4DE4" w14:textId="1C370175" w:rsidR="00527784" w:rsidRPr="007D5FB0" w:rsidRDefault="00527784" w:rsidP="00527784">
      <w:pPr>
        <w:pStyle w:val="Tablecaption"/>
        <w:spacing w:after="120"/>
        <w:ind w:left="851" w:hanging="851"/>
        <w:jc w:val="center"/>
      </w:pPr>
      <w:bookmarkStart w:id="17" w:name="_Toc536089795"/>
      <w:r w:rsidRPr="007D5FB0">
        <w:t xml:space="preserve">Table </w:t>
      </w:r>
      <w:r>
        <w:fldChar w:fldCharType="begin"/>
      </w:r>
      <w:r>
        <w:instrText xml:space="preserve"> STYLEREF 1 \s </w:instrText>
      </w:r>
      <w:r>
        <w:fldChar w:fldCharType="separate"/>
      </w:r>
      <w:r w:rsidR="00841C79">
        <w:rPr>
          <w:noProof/>
        </w:rPr>
        <w:t>4</w:t>
      </w:r>
      <w:r>
        <w:fldChar w:fldCharType="end"/>
      </w:r>
      <w:r w:rsidRPr="007D5FB0">
        <w:noBreakHyphen/>
      </w:r>
      <w:r>
        <w:fldChar w:fldCharType="begin"/>
      </w:r>
      <w:r>
        <w:instrText xml:space="preserve"> SEQ Table \* ARABIC \s 1 </w:instrText>
      </w:r>
      <w:r>
        <w:fldChar w:fldCharType="separate"/>
      </w:r>
      <w:r w:rsidR="00841C79">
        <w:rPr>
          <w:noProof/>
        </w:rPr>
        <w:t>1</w:t>
      </w:r>
      <w:r>
        <w:fldChar w:fldCharType="end"/>
      </w:r>
      <w:r>
        <w:t>: Performance parameters to assess SBAS according to IMO maritime requirements</w:t>
      </w:r>
      <w:bookmarkEnd w:id="17"/>
    </w:p>
    <w:tbl>
      <w:tblPr>
        <w:tblW w:w="6673" w:type="dxa"/>
        <w:jc w:val="center"/>
        <w:tblLayout w:type="fixed"/>
        <w:tblLook w:val="04A0" w:firstRow="1" w:lastRow="0" w:firstColumn="1" w:lastColumn="0" w:noHBand="0" w:noVBand="1"/>
      </w:tblPr>
      <w:tblGrid>
        <w:gridCol w:w="3260"/>
        <w:gridCol w:w="3413"/>
      </w:tblGrid>
      <w:tr w:rsidR="00A25E59" w:rsidRPr="00127FBC" w14:paraId="44E31A36" w14:textId="77777777" w:rsidTr="00A25E59">
        <w:trPr>
          <w:trHeight w:val="203"/>
          <w:jc w:val="center"/>
        </w:trPr>
        <w:tc>
          <w:tcPr>
            <w:tcW w:w="3260" w:type="dxa"/>
            <w:tcBorders>
              <w:top w:val="single" w:sz="8" w:space="0" w:color="auto"/>
              <w:left w:val="single" w:sz="8" w:space="0" w:color="auto"/>
              <w:bottom w:val="single" w:sz="8" w:space="0" w:color="auto"/>
              <w:right w:val="single" w:sz="8" w:space="0" w:color="000000"/>
            </w:tcBorders>
            <w:shd w:val="clear" w:color="auto" w:fill="336699"/>
            <w:vAlign w:val="center"/>
            <w:hideMark/>
          </w:tcPr>
          <w:p w14:paraId="06592DE1" w14:textId="77777777" w:rsidR="00A25E59" w:rsidRPr="00BA10CD" w:rsidRDefault="00A25E59" w:rsidP="00A25E59">
            <w:pPr>
              <w:jc w:val="center"/>
              <w:rPr>
                <w:b/>
                <w:color w:val="FFFFFF"/>
                <w:sz w:val="20"/>
                <w:szCs w:val="20"/>
                <w:lang w:eastAsia="en-GB"/>
              </w:rPr>
            </w:pPr>
            <w:r w:rsidRPr="00BA10CD">
              <w:rPr>
                <w:b/>
                <w:color w:val="FFFFFF"/>
                <w:sz w:val="20"/>
                <w:szCs w:val="20"/>
                <w:lang w:eastAsia="en-GB"/>
              </w:rPr>
              <w:t>Ocean Waters</w:t>
            </w:r>
          </w:p>
        </w:tc>
        <w:tc>
          <w:tcPr>
            <w:tcW w:w="3413" w:type="dxa"/>
            <w:tcBorders>
              <w:top w:val="single" w:sz="8" w:space="0" w:color="auto"/>
              <w:left w:val="nil"/>
              <w:bottom w:val="single" w:sz="8" w:space="0" w:color="auto"/>
              <w:right w:val="single" w:sz="4" w:space="0" w:color="auto"/>
            </w:tcBorders>
            <w:shd w:val="clear" w:color="auto" w:fill="336699"/>
            <w:vAlign w:val="center"/>
            <w:hideMark/>
          </w:tcPr>
          <w:p w14:paraId="2641C9B0" w14:textId="77777777" w:rsidR="00A25E59" w:rsidRDefault="00A25E59" w:rsidP="00A25E59">
            <w:pPr>
              <w:jc w:val="center"/>
              <w:rPr>
                <w:b/>
                <w:bCs/>
                <w:color w:val="FFFFFF"/>
                <w:sz w:val="20"/>
                <w:szCs w:val="20"/>
                <w:lang w:eastAsia="en-GB"/>
              </w:rPr>
            </w:pPr>
            <w:r w:rsidRPr="00524DA2">
              <w:rPr>
                <w:b/>
                <w:bCs/>
                <w:color w:val="FFFFFF"/>
                <w:sz w:val="20"/>
                <w:szCs w:val="20"/>
                <w:lang w:eastAsia="en-GB"/>
              </w:rPr>
              <w:t>Harbour entrances, harbour approaches and coastal waters</w:t>
            </w:r>
          </w:p>
        </w:tc>
      </w:tr>
      <w:tr w:rsidR="00A25E59" w14:paraId="65891A22" w14:textId="77777777" w:rsidTr="00A25E59">
        <w:trPr>
          <w:trHeight w:val="219"/>
          <w:jc w:val="center"/>
        </w:trPr>
        <w:tc>
          <w:tcPr>
            <w:tcW w:w="3260" w:type="dxa"/>
            <w:tcBorders>
              <w:top w:val="single" w:sz="8" w:space="0" w:color="auto"/>
              <w:left w:val="single" w:sz="8" w:space="0" w:color="auto"/>
              <w:bottom w:val="single" w:sz="8" w:space="0" w:color="auto"/>
              <w:right w:val="single" w:sz="8" w:space="0" w:color="000000"/>
            </w:tcBorders>
            <w:vAlign w:val="center"/>
            <w:hideMark/>
          </w:tcPr>
          <w:p w14:paraId="57716913"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Signal Availability</w:t>
            </w:r>
          </w:p>
          <w:p w14:paraId="34D8E77A"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Service Availability</w:t>
            </w:r>
          </w:p>
          <w:p w14:paraId="00350A8B"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Horizontal Accuracy 95%</w:t>
            </w:r>
          </w:p>
          <w:p w14:paraId="0DE21419"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Position update rate</w:t>
            </w:r>
          </w:p>
          <w:p w14:paraId="3529ACE5" w14:textId="77777777" w:rsidR="00A25E59" w:rsidRDefault="00A25E59" w:rsidP="00A25E59">
            <w:pPr>
              <w:jc w:val="center"/>
              <w:rPr>
                <w:b/>
                <w:sz w:val="20"/>
                <w:szCs w:val="20"/>
                <w:lang w:eastAsia="en-GB"/>
              </w:rPr>
            </w:pPr>
            <w:r w:rsidRPr="00524DA2">
              <w:rPr>
                <w:b/>
                <w:bCs/>
                <w:color w:val="000000"/>
                <w:sz w:val="20"/>
                <w:szCs w:val="20"/>
                <w:lang w:eastAsia="en-GB"/>
              </w:rPr>
              <w:t>Service Coverage</w:t>
            </w:r>
          </w:p>
        </w:tc>
        <w:tc>
          <w:tcPr>
            <w:tcW w:w="3413" w:type="dxa"/>
            <w:tcBorders>
              <w:top w:val="single" w:sz="8" w:space="0" w:color="auto"/>
              <w:left w:val="single" w:sz="4" w:space="0" w:color="auto"/>
              <w:bottom w:val="single" w:sz="8" w:space="0" w:color="auto"/>
              <w:right w:val="single" w:sz="8" w:space="0" w:color="auto"/>
            </w:tcBorders>
            <w:hideMark/>
          </w:tcPr>
          <w:p w14:paraId="1ADA9CAD"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Signal Availability</w:t>
            </w:r>
          </w:p>
          <w:p w14:paraId="4FB9497A"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Service Availability</w:t>
            </w:r>
          </w:p>
          <w:p w14:paraId="1244A2BE"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Service Continuity</w:t>
            </w:r>
          </w:p>
          <w:p w14:paraId="6E240932"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Horizontal Accuracy 95%</w:t>
            </w:r>
          </w:p>
          <w:p w14:paraId="7781A983"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Position update rate</w:t>
            </w:r>
          </w:p>
          <w:p w14:paraId="44510B96" w14:textId="77777777" w:rsidR="00A25E59" w:rsidRPr="00524DA2" w:rsidRDefault="00A25E59" w:rsidP="00A25E59">
            <w:pPr>
              <w:jc w:val="center"/>
              <w:rPr>
                <w:b/>
                <w:bCs/>
                <w:color w:val="000000"/>
                <w:sz w:val="20"/>
                <w:szCs w:val="20"/>
                <w:lang w:eastAsia="en-GB"/>
              </w:rPr>
            </w:pPr>
            <w:r w:rsidRPr="00524DA2">
              <w:rPr>
                <w:b/>
                <w:bCs/>
                <w:color w:val="000000"/>
                <w:sz w:val="20"/>
                <w:szCs w:val="20"/>
                <w:lang w:eastAsia="en-GB"/>
              </w:rPr>
              <w:t>Time To Alarm</w:t>
            </w:r>
          </w:p>
          <w:p w14:paraId="74366337" w14:textId="77777777" w:rsidR="00A25E59" w:rsidRDefault="00A25E59" w:rsidP="00A25E59">
            <w:pPr>
              <w:jc w:val="center"/>
              <w:rPr>
                <w:b/>
                <w:bCs/>
                <w:color w:val="000000"/>
                <w:sz w:val="20"/>
                <w:szCs w:val="20"/>
                <w:lang w:eastAsia="en-GB"/>
              </w:rPr>
            </w:pPr>
            <w:r w:rsidRPr="00524DA2">
              <w:rPr>
                <w:b/>
                <w:bCs/>
                <w:color w:val="000000"/>
                <w:sz w:val="20"/>
                <w:szCs w:val="20"/>
                <w:lang w:eastAsia="en-GB"/>
              </w:rPr>
              <w:t>Service Coverage</w:t>
            </w:r>
          </w:p>
        </w:tc>
      </w:tr>
    </w:tbl>
    <w:p w14:paraId="57BC6C95" w14:textId="6619923A" w:rsidR="00A25E59" w:rsidRPr="00527784" w:rsidRDefault="00A25E59" w:rsidP="00527784">
      <w:pPr>
        <w:spacing w:before="60"/>
        <w:rPr>
          <w:sz w:val="22"/>
        </w:rPr>
      </w:pPr>
    </w:p>
    <w:p w14:paraId="45237BD9" w14:textId="498B02A4" w:rsidR="00A25E59" w:rsidRPr="00527784" w:rsidRDefault="00A25E59" w:rsidP="00527784">
      <w:pPr>
        <w:spacing w:before="60"/>
        <w:jc w:val="both"/>
        <w:rPr>
          <w:sz w:val="22"/>
        </w:rPr>
      </w:pPr>
      <w:r w:rsidRPr="00527784">
        <w:rPr>
          <w:sz w:val="22"/>
        </w:rPr>
        <w:lastRenderedPageBreak/>
        <w:t>The required parameters come directly from IMO Resolution A.1046(27). Neither IMO recommendation detail how these performance parameters are understood nor their values calculated. The paragraphs below detail how these parameters can be understood and measured.</w:t>
      </w:r>
    </w:p>
    <w:p w14:paraId="2EE549D1" w14:textId="77777777" w:rsidR="009A2C4D" w:rsidRDefault="009A2C4D" w:rsidP="00F65FE1">
      <w:pPr>
        <w:pStyle w:val="BodyText"/>
      </w:pPr>
    </w:p>
    <w:p w14:paraId="7CEC099A" w14:textId="77777777" w:rsidR="005E44E6" w:rsidRPr="007653DF" w:rsidRDefault="005E44E6" w:rsidP="00441264">
      <w:pPr>
        <w:pStyle w:val="BodyText"/>
        <w:numPr>
          <w:ilvl w:val="0"/>
          <w:numId w:val="26"/>
        </w:numPr>
        <w:jc w:val="both"/>
        <w:rPr>
          <w:b/>
        </w:rPr>
      </w:pPr>
      <w:r w:rsidRPr="007653DF">
        <w:rPr>
          <w:b/>
        </w:rPr>
        <w:t xml:space="preserve">Signal Availability </w:t>
      </w:r>
    </w:p>
    <w:p w14:paraId="06395136" w14:textId="4E1F727D" w:rsidR="005E44E6" w:rsidRPr="007653DF" w:rsidRDefault="005E44E6" w:rsidP="005E44E6">
      <w:pPr>
        <w:pStyle w:val="BodyText"/>
        <w:jc w:val="both"/>
      </w:pPr>
      <w:r w:rsidRPr="007653DF">
        <w:t xml:space="preserve">Signal is considered available when the signal is provided according to its specification within the area of service. </w:t>
      </w:r>
    </w:p>
    <w:p w14:paraId="5FED2642" w14:textId="318A6973" w:rsidR="005E44E6" w:rsidRDefault="007653DF" w:rsidP="005E44E6">
      <w:pPr>
        <w:pStyle w:val="BodyText"/>
        <w:jc w:val="both"/>
      </w:pPr>
      <w:r w:rsidRPr="007653DF">
        <w:t>Fo</w:t>
      </w:r>
      <w:r w:rsidR="005E44E6" w:rsidRPr="007653DF">
        <w:t xml:space="preserve">r maritime </w:t>
      </w:r>
      <w:r w:rsidRPr="007653DF">
        <w:t>SBAS</w:t>
      </w:r>
      <w:r w:rsidR="005E44E6" w:rsidRPr="007653DF">
        <w:t xml:space="preserve"> Signal Availability would be the percentage of time the </w:t>
      </w:r>
      <w:r w:rsidRPr="007653DF">
        <w:t>SBAS</w:t>
      </w:r>
      <w:r w:rsidR="005E44E6" w:rsidRPr="007653DF">
        <w:t xml:space="preserve"> </w:t>
      </w:r>
      <w:proofErr w:type="spellStart"/>
      <w:r w:rsidR="005E44E6" w:rsidRPr="007653DF">
        <w:t>SiS</w:t>
      </w:r>
      <w:proofErr w:type="spellEnd"/>
      <w:r w:rsidR="005E44E6" w:rsidRPr="007653DF">
        <w:t xml:space="preserve"> is provided by the GEOs according to messages that can be processed by an SBAS receiver aligned with the </w:t>
      </w:r>
      <w:r w:rsidR="000618BB" w:rsidRPr="000618BB">
        <w:rPr>
          <w:highlight w:val="yellow"/>
        </w:rPr>
        <w:t xml:space="preserve">IEC </w:t>
      </w:r>
      <w:r w:rsidRPr="000618BB">
        <w:rPr>
          <w:highlight w:val="yellow"/>
        </w:rPr>
        <w:t>T</w:t>
      </w:r>
      <w:r w:rsidRPr="007653DF">
        <w:rPr>
          <w:highlight w:val="yellow"/>
        </w:rPr>
        <w:t>est specifications</w:t>
      </w:r>
      <w:r w:rsidR="005E44E6" w:rsidRPr="007653DF">
        <w:t xml:space="preserve"> throughout all points within the specified maritime coverage area. </w:t>
      </w:r>
    </w:p>
    <w:p w14:paraId="27E1A12C" w14:textId="33CF4466" w:rsidR="005E44E6" w:rsidRPr="007653DF" w:rsidRDefault="007653DF" w:rsidP="005E44E6">
      <w:pPr>
        <w:pStyle w:val="BodyText"/>
        <w:jc w:val="both"/>
      </w:pPr>
      <w:r>
        <w:t xml:space="preserve">Therefore the </w:t>
      </w:r>
      <w:r w:rsidRPr="007653DF">
        <w:t>signal availability is calculated as the combined signal availability of the operational EGNOS GEOs. SBAS</w:t>
      </w:r>
      <w:r w:rsidR="005E44E6" w:rsidRPr="007653DF">
        <w:t xml:space="preserve"> receivers are expected to be capable of instantaneous GEO switching without impacting the user. </w:t>
      </w:r>
    </w:p>
    <w:p w14:paraId="15F0DDBE" w14:textId="77777777" w:rsidR="005E44E6" w:rsidRPr="00527784" w:rsidRDefault="005E44E6" w:rsidP="00441264">
      <w:pPr>
        <w:pStyle w:val="BodyText"/>
        <w:numPr>
          <w:ilvl w:val="0"/>
          <w:numId w:val="26"/>
        </w:numPr>
        <w:jc w:val="both"/>
        <w:rPr>
          <w:b/>
        </w:rPr>
      </w:pPr>
      <w:r w:rsidRPr="00527784">
        <w:rPr>
          <w:b/>
        </w:rPr>
        <w:t xml:space="preserve">Service Availability </w:t>
      </w:r>
    </w:p>
    <w:p w14:paraId="547783CF" w14:textId="226D4AB9" w:rsidR="005E44E6" w:rsidRPr="00527784" w:rsidRDefault="00527784" w:rsidP="005E44E6">
      <w:pPr>
        <w:pStyle w:val="BodyText"/>
        <w:jc w:val="both"/>
      </w:pPr>
      <w:r w:rsidRPr="00527784">
        <w:t xml:space="preserve">(Service) </w:t>
      </w:r>
      <w:r w:rsidR="005E44E6" w:rsidRPr="00527784">
        <w:t xml:space="preserve">Availability is the probability that a user is able to determine its position with the specified accuracy and to monitor the integrity of its determined position at the initiation of an operation at any location within the coverage area. </w:t>
      </w:r>
    </w:p>
    <w:p w14:paraId="08088879" w14:textId="77777777" w:rsidR="005E44E6" w:rsidRPr="006353F3" w:rsidRDefault="005E44E6" w:rsidP="00441264">
      <w:pPr>
        <w:pStyle w:val="BodyText"/>
        <w:numPr>
          <w:ilvl w:val="0"/>
          <w:numId w:val="26"/>
        </w:numPr>
        <w:jc w:val="both"/>
        <w:rPr>
          <w:b/>
        </w:rPr>
      </w:pPr>
      <w:r w:rsidRPr="006353F3">
        <w:rPr>
          <w:b/>
        </w:rPr>
        <w:t xml:space="preserve">Service Continuity </w:t>
      </w:r>
    </w:p>
    <w:p w14:paraId="4A684F7D" w14:textId="77777777" w:rsidR="005E44E6" w:rsidRPr="006353F3" w:rsidRDefault="005E44E6" w:rsidP="005E44E6">
      <w:pPr>
        <w:pStyle w:val="BodyText"/>
        <w:jc w:val="both"/>
      </w:pPr>
      <w:r w:rsidRPr="006353F3">
        <w:t xml:space="preserve">It is defined as the probability that a user will be able to determine its position with the specified accuracy and is able to monitor the integrity of the determined position over the time interval applicable for a particular operation within the coverage area. </w:t>
      </w:r>
    </w:p>
    <w:p w14:paraId="1EBE5DD5" w14:textId="6C482C2D" w:rsidR="005E44E6" w:rsidRPr="006353F3" w:rsidRDefault="005E44E6" w:rsidP="005E44E6">
      <w:pPr>
        <w:pStyle w:val="BodyText"/>
        <w:jc w:val="both"/>
      </w:pPr>
      <w:r w:rsidRPr="006353F3">
        <w:t xml:space="preserve">Every transition from a service available to unavailable is a service continuity event. </w:t>
      </w:r>
      <w:r w:rsidR="006353F3" w:rsidRPr="006353F3">
        <w:t>SBAS</w:t>
      </w:r>
      <w:r w:rsidRPr="006353F3">
        <w:t xml:space="preserve"> Service Continuity is calculated</w:t>
      </w:r>
      <w:r w:rsidR="006353F3" w:rsidRPr="006353F3">
        <w:t xml:space="preserve"> as follows</w:t>
      </w:r>
      <w:r w:rsidRPr="006353F3">
        <w:t xml:space="preserve">: </w:t>
      </w:r>
    </w:p>
    <w:p w14:paraId="08226BAE" w14:textId="77777777" w:rsidR="005E44E6" w:rsidRPr="006353F3" w:rsidRDefault="005E44E6" w:rsidP="005E44E6">
      <w:pPr>
        <w:pStyle w:val="BodyText"/>
        <w:jc w:val="both"/>
      </w:pPr>
      <w:r w:rsidRPr="006353F3">
        <w:t xml:space="preserve">Service Continuity=1-CTI/MTBF </w:t>
      </w:r>
    </w:p>
    <w:p w14:paraId="2B89A7A3" w14:textId="5D35E689" w:rsidR="005E44E6" w:rsidRPr="006353F3" w:rsidRDefault="005E44E6" w:rsidP="005E44E6">
      <w:pPr>
        <w:pStyle w:val="BodyText"/>
        <w:jc w:val="both"/>
      </w:pPr>
      <w:r w:rsidRPr="006353F3">
        <w:t>Where: CTI is 15 min, MTBF is the “Mean Time Between Failures” over the corresponding period, e.g. for period of two years, computed (over a period P) as: MTBF= P/n, where “P” is the 24 months period (in</w:t>
      </w:r>
      <w:r w:rsidR="006353F3" w:rsidRPr="006353F3">
        <w:t xml:space="preserve"> minutes)</w:t>
      </w:r>
      <w:r w:rsidRPr="006353F3">
        <w:t xml:space="preserve">, and “n” is the number of discontinuity events in P. </w:t>
      </w:r>
    </w:p>
    <w:p w14:paraId="5AF0DF3F" w14:textId="77777777" w:rsidR="005E44E6" w:rsidRPr="002951B7" w:rsidRDefault="005E44E6" w:rsidP="00441264">
      <w:pPr>
        <w:pStyle w:val="BodyText"/>
        <w:numPr>
          <w:ilvl w:val="0"/>
          <w:numId w:val="26"/>
        </w:numPr>
        <w:jc w:val="both"/>
        <w:rPr>
          <w:b/>
        </w:rPr>
      </w:pPr>
      <w:r w:rsidRPr="002951B7">
        <w:rPr>
          <w:b/>
        </w:rPr>
        <w:t xml:space="preserve">Horizontal Accuracy 95% </w:t>
      </w:r>
    </w:p>
    <w:p w14:paraId="51DF3B38" w14:textId="77777777" w:rsidR="00441264" w:rsidRPr="002951B7" w:rsidRDefault="005E44E6" w:rsidP="00441264">
      <w:pPr>
        <w:pStyle w:val="BodyText"/>
        <w:jc w:val="both"/>
      </w:pPr>
      <w:r w:rsidRPr="002951B7">
        <w:t>In the present context, accuracy is a statistical value and is defined as the degree of conformance between the measured position and the true position of the user at a given level of confidence at any given instant in time and at any location in the coverage area. Accuracy is specified as the position</w:t>
      </w:r>
      <w:r w:rsidR="00441264" w:rsidRPr="002951B7">
        <w:t xml:space="preserve"> error at 95% confidence level.</w:t>
      </w:r>
    </w:p>
    <w:p w14:paraId="47B442FB" w14:textId="7BEFBC77" w:rsidR="005E44E6" w:rsidRPr="002951B7" w:rsidRDefault="005E44E6" w:rsidP="00441264">
      <w:pPr>
        <w:pStyle w:val="BodyText"/>
        <w:jc w:val="both"/>
      </w:pPr>
      <w:r w:rsidRPr="002951B7">
        <w:t xml:space="preserve">The Horizontal position accuracy is the 2D radial error of the instantaneous measured position in respect to the true instantaneous position. </w:t>
      </w:r>
    </w:p>
    <w:p w14:paraId="697A6482" w14:textId="1A20EED6" w:rsidR="005E44E6" w:rsidRPr="002951B7" w:rsidRDefault="006353F3" w:rsidP="00441264">
      <w:pPr>
        <w:pStyle w:val="BodyText"/>
        <w:numPr>
          <w:ilvl w:val="0"/>
          <w:numId w:val="26"/>
        </w:numPr>
        <w:jc w:val="both"/>
        <w:rPr>
          <w:b/>
        </w:rPr>
      </w:pPr>
      <w:r w:rsidRPr="002951B7">
        <w:rPr>
          <w:b/>
        </w:rPr>
        <w:t>Time To Alarm</w:t>
      </w:r>
    </w:p>
    <w:p w14:paraId="176EBA74" w14:textId="77777777" w:rsidR="005E44E6" w:rsidRPr="002951B7" w:rsidRDefault="005E44E6" w:rsidP="00441264">
      <w:pPr>
        <w:pStyle w:val="BodyText"/>
        <w:jc w:val="both"/>
      </w:pPr>
      <w:r w:rsidRPr="002951B7">
        <w:t xml:space="preserve">The Time to Alarm (TTA) is defined as the maximum acceptable time starting when an alarm condition occurs to the time that the alarm is displayed at the user interface. The time to detect the alarm condition is included as a component of this requirement. </w:t>
      </w:r>
    </w:p>
    <w:p w14:paraId="5707CEDB" w14:textId="70659073" w:rsidR="005E44E6" w:rsidRPr="002951B7" w:rsidRDefault="006353F3" w:rsidP="00441264">
      <w:pPr>
        <w:pStyle w:val="BodyText"/>
        <w:numPr>
          <w:ilvl w:val="0"/>
          <w:numId w:val="26"/>
        </w:numPr>
        <w:jc w:val="both"/>
        <w:rPr>
          <w:b/>
        </w:rPr>
      </w:pPr>
      <w:r w:rsidRPr="002951B7">
        <w:rPr>
          <w:b/>
        </w:rPr>
        <w:t>Position update rate</w:t>
      </w:r>
    </w:p>
    <w:p w14:paraId="61977FF9" w14:textId="2E7DA710" w:rsidR="005E44E6" w:rsidRPr="002951B7" w:rsidRDefault="002951B7" w:rsidP="00441264">
      <w:pPr>
        <w:pStyle w:val="BodyText"/>
        <w:jc w:val="both"/>
      </w:pPr>
      <w:r w:rsidRPr="002951B7">
        <w:t>SBAS</w:t>
      </w:r>
      <w:r w:rsidR="005E44E6" w:rsidRPr="002951B7">
        <w:t xml:space="preserve"> receivers must be designed to meet the 2s update rate required by IMO Resolution A.1046(27). The compliance to this parameter shall be demonstrated by the receiver/equipment manufacturers. </w:t>
      </w:r>
    </w:p>
    <w:p w14:paraId="0C155A30" w14:textId="57316288" w:rsidR="005E44E6" w:rsidRPr="002951B7" w:rsidRDefault="006353F3" w:rsidP="00441264">
      <w:pPr>
        <w:pStyle w:val="BodyText"/>
        <w:numPr>
          <w:ilvl w:val="0"/>
          <w:numId w:val="26"/>
        </w:numPr>
        <w:jc w:val="both"/>
        <w:rPr>
          <w:b/>
        </w:rPr>
      </w:pPr>
      <w:r w:rsidRPr="002951B7">
        <w:rPr>
          <w:b/>
        </w:rPr>
        <w:t>Service Coverage</w:t>
      </w:r>
    </w:p>
    <w:p w14:paraId="48D0D131" w14:textId="07582BCD" w:rsidR="00F65FE1" w:rsidRPr="002951B7" w:rsidRDefault="005E44E6" w:rsidP="00441264">
      <w:pPr>
        <w:pStyle w:val="BodyText"/>
        <w:jc w:val="both"/>
      </w:pPr>
      <w:r w:rsidRPr="002951B7">
        <w:t xml:space="preserve">The service coverage is a designated geographical area where, taking into account the radio frequency environment, </w:t>
      </w:r>
      <w:r w:rsidR="006353F3" w:rsidRPr="002951B7">
        <w:t>SBAS</w:t>
      </w:r>
      <w:r w:rsidRPr="002951B7">
        <w:t xml:space="preserve"> is adequate to provide required performance throughout a phase of navigation.</w:t>
      </w:r>
    </w:p>
    <w:p w14:paraId="0DF626A9" w14:textId="77777777" w:rsidR="00F65FE1" w:rsidRPr="00F65FE1" w:rsidRDefault="00F65FE1" w:rsidP="00F65FE1">
      <w:pPr>
        <w:pStyle w:val="BodyText"/>
      </w:pPr>
    </w:p>
    <w:p w14:paraId="2FE9BB40" w14:textId="5ED08405" w:rsidR="007A6718" w:rsidRDefault="001F24ED" w:rsidP="001F24ED">
      <w:pPr>
        <w:pStyle w:val="Heading1"/>
      </w:pPr>
      <w:bookmarkStart w:id="18" w:name="_Toc536089787"/>
      <w:r>
        <w:lastRenderedPageBreak/>
        <w:t>User Segment Approach</w:t>
      </w:r>
      <w:bookmarkEnd w:id="18"/>
    </w:p>
    <w:p w14:paraId="064AC0A3" w14:textId="77777777" w:rsidR="001F24ED" w:rsidRDefault="001F24ED" w:rsidP="001F24ED">
      <w:pPr>
        <w:pStyle w:val="Heading1separatationline"/>
      </w:pPr>
    </w:p>
    <w:p w14:paraId="3B90E46F" w14:textId="49F5D752" w:rsidR="00F65FE1" w:rsidRDefault="00F65FE1" w:rsidP="001F24ED">
      <w:pPr>
        <w:pStyle w:val="BodyText"/>
      </w:pPr>
      <w:r>
        <w:t xml:space="preserve">This section describes the SBAS Service compatible </w:t>
      </w:r>
      <w:r>
        <w:rPr>
          <w:rFonts w:cs="Arial"/>
        </w:rPr>
        <w:t>equipment</w:t>
      </w:r>
      <w:r w:rsidRPr="001062DB">
        <w:rPr>
          <w:rFonts w:cs="Arial"/>
        </w:rPr>
        <w:t>, including requirements for standardization of user equipment and needed equipment upgrades</w:t>
      </w:r>
      <w:r>
        <w:rPr>
          <w:rFonts w:cs="Arial"/>
        </w:rPr>
        <w:t>.</w:t>
      </w:r>
    </w:p>
    <w:p w14:paraId="01CA9337" w14:textId="6AA201FD" w:rsidR="006B3A0C" w:rsidRDefault="00DB3093" w:rsidP="006B3A0C">
      <w:pPr>
        <w:pStyle w:val="Heading2"/>
      </w:pPr>
      <w:bookmarkStart w:id="19" w:name="_Toc536089788"/>
      <w:r w:rsidRPr="006B3A0C">
        <w:t>SBAS Type approved receivers</w:t>
      </w:r>
      <w:bookmarkEnd w:id="19"/>
    </w:p>
    <w:p w14:paraId="643328C4" w14:textId="77777777" w:rsidR="006B3A0C" w:rsidRDefault="006B3A0C" w:rsidP="006B3A0C">
      <w:pPr>
        <w:pStyle w:val="Heading2separationline"/>
      </w:pPr>
    </w:p>
    <w:p w14:paraId="6768699D" w14:textId="78CFE114" w:rsidR="006B3A0C" w:rsidRDefault="006B3A0C" w:rsidP="006B3A0C">
      <w:pPr>
        <w:pStyle w:val="BodyText"/>
      </w:pPr>
      <w:r>
        <w:t xml:space="preserve">To benefit from the SBAS L1 Maritime Service </w:t>
      </w:r>
      <w:r w:rsidRPr="00716348">
        <w:t>enhanced performance</w:t>
      </w:r>
      <w:r>
        <w:t xml:space="preserve">, including integrity at system level, the vessels must be </w:t>
      </w:r>
      <w:r w:rsidR="001F73B0">
        <w:t>equipped</w:t>
      </w:r>
      <w:r>
        <w:t xml:space="preserve"> with SBAS type-approved receivers compliant with </w:t>
      </w:r>
      <w:commentRangeStart w:id="20"/>
      <w:r>
        <w:t>IEC-XXXX</w:t>
      </w:r>
      <w:r w:rsidR="00A669D3">
        <w:t>X</w:t>
      </w:r>
      <w:r>
        <w:t xml:space="preserve"> </w:t>
      </w:r>
      <w:commentRangeEnd w:id="20"/>
      <w:r w:rsidR="00A669D3">
        <w:rPr>
          <w:rStyle w:val="CommentReference"/>
        </w:rPr>
        <w:commentReference w:id="20"/>
      </w:r>
      <w:r w:rsidR="00A669D3">
        <w:t xml:space="preserve">(SBAS Receivers </w:t>
      </w:r>
      <w:r w:rsidRPr="006B3A0C">
        <w:rPr>
          <w:highlight w:val="yellow"/>
        </w:rPr>
        <w:t>Test Specifications</w:t>
      </w:r>
      <w:r w:rsidR="00A669D3">
        <w:t>)</w:t>
      </w:r>
      <w:r>
        <w:t>.</w:t>
      </w:r>
    </w:p>
    <w:p w14:paraId="7D34849F" w14:textId="62D0D3E0" w:rsidR="005B43F6" w:rsidRDefault="00F65FE1" w:rsidP="001F24ED">
      <w:pPr>
        <w:pStyle w:val="BodyText"/>
      </w:pPr>
      <w:r w:rsidRPr="00F65FE1">
        <w:rPr>
          <w:highlight w:val="yellow"/>
        </w:rPr>
        <w:t>Upgrade to future versions of SBAS systems</w:t>
      </w:r>
    </w:p>
    <w:p w14:paraId="59FC0B71" w14:textId="59C20C8D" w:rsidR="000E5C6F" w:rsidRDefault="000E5C6F" w:rsidP="000E5C6F">
      <w:pPr>
        <w:pStyle w:val="Heading1"/>
      </w:pPr>
      <w:bookmarkStart w:id="21" w:name="_Toc536089789"/>
      <w:r>
        <w:t xml:space="preserve">SBAS Service </w:t>
      </w:r>
      <w:r w:rsidR="00774005">
        <w:t>Provision Scheme</w:t>
      </w:r>
      <w:bookmarkEnd w:id="21"/>
    </w:p>
    <w:p w14:paraId="354FC8A4" w14:textId="77777777" w:rsidR="000E5C6F" w:rsidRPr="00D314D1" w:rsidRDefault="000E5C6F" w:rsidP="000E5C6F">
      <w:pPr>
        <w:pStyle w:val="Heading1separatationline"/>
      </w:pPr>
    </w:p>
    <w:p w14:paraId="50D10635" w14:textId="1D6127B3" w:rsidR="000E5C6F" w:rsidRDefault="00B67F63" w:rsidP="00B67F63">
      <w:pPr>
        <w:pStyle w:val="Heading2"/>
      </w:pPr>
      <w:bookmarkStart w:id="22" w:name="_Toc536089790"/>
      <w:r w:rsidRPr="00B67F63">
        <w:t>SBAS Maritime Service Provision Scheme</w:t>
      </w:r>
      <w:bookmarkEnd w:id="22"/>
    </w:p>
    <w:p w14:paraId="623F7EF1" w14:textId="77777777" w:rsidR="00B67F63" w:rsidRDefault="00B67F63" w:rsidP="00B67F63">
      <w:pPr>
        <w:pStyle w:val="Heading2separationline"/>
      </w:pPr>
    </w:p>
    <w:p w14:paraId="00C6DFDD" w14:textId="06F94413" w:rsidR="001F73B0" w:rsidRDefault="001F73B0" w:rsidP="001F73B0">
      <w:pPr>
        <w:pStyle w:val="BodyText"/>
      </w:pPr>
      <w:r>
        <w:t xml:space="preserve">This section aims at describing the </w:t>
      </w:r>
      <w:r w:rsidRPr="008E20C0">
        <w:t>high-level</w:t>
      </w:r>
      <w:r>
        <w:t xml:space="preserve"> SBAS</w:t>
      </w:r>
      <w:r w:rsidRPr="008E20C0">
        <w:t xml:space="preserve"> </w:t>
      </w:r>
      <w:r>
        <w:t xml:space="preserve">L1 </w:t>
      </w:r>
      <w:r w:rsidRPr="008E20C0">
        <w:t xml:space="preserve">Maritime Service Provision scheme, with the different stakeholders involved, including the interfaces and the provision of </w:t>
      </w:r>
      <w:r>
        <w:t>SBAS related Maritime Safety Information (M</w:t>
      </w:r>
      <w:r w:rsidRPr="008E20C0">
        <w:t>SI) to the</w:t>
      </w:r>
      <w:r>
        <w:t xml:space="preserve"> end users</w:t>
      </w:r>
      <w:r w:rsidRPr="008E20C0">
        <w:t xml:space="preserve">. </w:t>
      </w:r>
    </w:p>
    <w:p w14:paraId="38F5D392" w14:textId="747585CA" w:rsidR="00B67F63" w:rsidRDefault="001F73B0" w:rsidP="00B67F63">
      <w:pPr>
        <w:pStyle w:val="BodyText"/>
      </w:pPr>
      <w:r>
        <w:t>The picture below presents schematically this High level Service provision model:</w:t>
      </w:r>
    </w:p>
    <w:p w14:paraId="69469B11" w14:textId="3B742364" w:rsidR="00A669D3" w:rsidRDefault="00A669D3" w:rsidP="00A669D3">
      <w:pPr>
        <w:pStyle w:val="BodyText"/>
        <w:jc w:val="center"/>
      </w:pPr>
      <w:r>
        <w:rPr>
          <w:noProof/>
          <w:lang w:eastAsia="en-GB"/>
        </w:rPr>
        <w:drawing>
          <wp:inline distT="0" distB="0" distL="0" distR="0" wp14:anchorId="6DB433AD" wp14:editId="3D268179">
            <wp:extent cx="5184250" cy="3458032"/>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84405" cy="3458135"/>
                    </a:xfrm>
                    <a:prstGeom prst="rect">
                      <a:avLst/>
                    </a:prstGeom>
                    <a:noFill/>
                    <a:ln>
                      <a:noFill/>
                    </a:ln>
                  </pic:spPr>
                </pic:pic>
              </a:graphicData>
            </a:graphic>
          </wp:inline>
        </w:drawing>
      </w:r>
    </w:p>
    <w:p w14:paraId="7C6D0E82" w14:textId="317C2D20" w:rsidR="001F73B0" w:rsidRDefault="001F73B0" w:rsidP="001F73B0">
      <w:pPr>
        <w:pStyle w:val="Tablecaption"/>
        <w:ind w:left="851" w:hanging="851"/>
        <w:jc w:val="center"/>
      </w:pPr>
      <w:bookmarkStart w:id="23" w:name="_Toc536089798"/>
      <w:r>
        <w:t>Figure</w:t>
      </w:r>
      <w:r w:rsidRPr="007D5FB0">
        <w:t xml:space="preserve"> </w:t>
      </w:r>
      <w:r>
        <w:fldChar w:fldCharType="begin"/>
      </w:r>
      <w:r>
        <w:instrText xml:space="preserve"> STYLEREF 1 \s </w:instrText>
      </w:r>
      <w:r>
        <w:fldChar w:fldCharType="separate"/>
      </w:r>
      <w:r w:rsidR="00841C79">
        <w:rPr>
          <w:noProof/>
        </w:rPr>
        <w:t>6</w:t>
      </w:r>
      <w:r>
        <w:fldChar w:fldCharType="end"/>
      </w:r>
      <w:r w:rsidRPr="007D5FB0">
        <w:noBreakHyphen/>
      </w:r>
      <w:r>
        <w:fldChar w:fldCharType="begin"/>
      </w:r>
      <w:r>
        <w:instrText xml:space="preserve"> SEQ Figure \* ARABIC \s 1 </w:instrText>
      </w:r>
      <w:r>
        <w:fldChar w:fldCharType="separate"/>
      </w:r>
      <w:r w:rsidR="00841C79">
        <w:rPr>
          <w:noProof/>
        </w:rPr>
        <w:t>1</w:t>
      </w:r>
      <w:r>
        <w:fldChar w:fldCharType="end"/>
      </w:r>
      <w:r w:rsidRPr="007D5FB0">
        <w:t xml:space="preserve">: </w:t>
      </w:r>
      <w:r>
        <w:t>SBAS Maritime Service Provision Scheme</w:t>
      </w:r>
      <w:bookmarkEnd w:id="23"/>
    </w:p>
    <w:p w14:paraId="3B33550C" w14:textId="010F1613" w:rsidR="001F73B0" w:rsidRPr="00716348" w:rsidRDefault="001F73B0" w:rsidP="00D23DD1">
      <w:pPr>
        <w:pStyle w:val="BodyText"/>
      </w:pPr>
      <w:r>
        <w:t xml:space="preserve">This model </w:t>
      </w:r>
      <w:r w:rsidRPr="00A6131D">
        <w:t xml:space="preserve">considers the </w:t>
      </w:r>
      <w:r>
        <w:t xml:space="preserve">reception of the </w:t>
      </w:r>
      <w:r w:rsidRPr="00A6131D">
        <w:t xml:space="preserve">of the </w:t>
      </w:r>
      <w:r>
        <w:t>SBAS</w:t>
      </w:r>
      <w:r w:rsidRPr="00A6131D">
        <w:t xml:space="preserve"> </w:t>
      </w:r>
      <w:r>
        <w:t xml:space="preserve">L1 </w:t>
      </w:r>
      <w:proofErr w:type="spellStart"/>
      <w:r w:rsidRPr="00A6131D">
        <w:t>SiS</w:t>
      </w:r>
      <w:proofErr w:type="spellEnd"/>
      <w:r w:rsidRPr="00A6131D">
        <w:t xml:space="preserve"> </w:t>
      </w:r>
      <w:r>
        <w:t xml:space="preserve">directly on-board the vessels equipped with type approved receivers, thus allowing the end users (mariners vessels) </w:t>
      </w:r>
      <w:r w:rsidRPr="00716348">
        <w:t xml:space="preserve">to benefit from </w:t>
      </w:r>
      <w:r>
        <w:t>SBAS</w:t>
      </w:r>
      <w:r w:rsidRPr="00716348">
        <w:t xml:space="preserve"> </w:t>
      </w:r>
      <w:r>
        <w:t xml:space="preserve">L1 Maritime Service </w:t>
      </w:r>
      <w:r w:rsidRPr="00716348">
        <w:t xml:space="preserve">enhanced performance. </w:t>
      </w:r>
    </w:p>
    <w:p w14:paraId="566444C9" w14:textId="7257F681" w:rsidR="001F73B0" w:rsidRPr="00A2597A" w:rsidRDefault="001F73B0" w:rsidP="00D23DD1">
      <w:pPr>
        <w:pStyle w:val="BodyText"/>
      </w:pPr>
      <w:r w:rsidRPr="00A2597A">
        <w:t>The actors involved in this high level service provision model, including their expected roles and responsibilities</w:t>
      </w:r>
      <w:r w:rsidR="00D23DD1">
        <w:t xml:space="preserve"> </w:t>
      </w:r>
      <w:r w:rsidRPr="00A2597A">
        <w:t xml:space="preserve">are described below: </w:t>
      </w:r>
    </w:p>
    <w:p w14:paraId="5FAFA49D" w14:textId="3B4A82B2" w:rsidR="001F73B0" w:rsidRPr="00D23DD1" w:rsidRDefault="001F73B0" w:rsidP="00D23DD1">
      <w:pPr>
        <w:pStyle w:val="BodyText"/>
        <w:numPr>
          <w:ilvl w:val="0"/>
          <w:numId w:val="26"/>
        </w:numPr>
        <w:jc w:val="both"/>
        <w:rPr>
          <w:b/>
        </w:rPr>
      </w:pPr>
      <w:r w:rsidRPr="00D23DD1">
        <w:rPr>
          <w:b/>
        </w:rPr>
        <w:t xml:space="preserve">The </w:t>
      </w:r>
      <w:r w:rsidR="00D23DD1">
        <w:rPr>
          <w:b/>
        </w:rPr>
        <w:t>SBAS Service Provider</w:t>
      </w:r>
    </w:p>
    <w:p w14:paraId="704B13D1" w14:textId="47EEB47F" w:rsidR="001F73B0" w:rsidRDefault="001F73B0" w:rsidP="00D23DD1">
      <w:pPr>
        <w:pStyle w:val="BodyText"/>
        <w:jc w:val="both"/>
      </w:pPr>
      <w:r w:rsidRPr="00D23DD1">
        <w:lastRenderedPageBreak/>
        <w:t xml:space="preserve">The </w:t>
      </w:r>
      <w:r w:rsidR="00D23DD1">
        <w:t>SBAS</w:t>
      </w:r>
      <w:r w:rsidRPr="00D23DD1">
        <w:t xml:space="preserve"> Service Provider will be the entity which provides the </w:t>
      </w:r>
      <w:r w:rsidR="00D23DD1">
        <w:t xml:space="preserve">SBAS </w:t>
      </w:r>
      <w:r w:rsidRPr="00D23DD1">
        <w:t>L1 Maritime</w:t>
      </w:r>
      <w:r w:rsidR="00D23DD1">
        <w:t xml:space="preserve"> Service</w:t>
      </w:r>
      <w:r w:rsidRPr="00D23DD1">
        <w:t xml:space="preserve">. The </w:t>
      </w:r>
      <w:r w:rsidR="00D23DD1">
        <w:t xml:space="preserve">SBAS Service Provider </w:t>
      </w:r>
      <w:r w:rsidRPr="00D23DD1">
        <w:t xml:space="preserve">will also be responsible for </w:t>
      </w:r>
      <w:r w:rsidR="00D23DD1" w:rsidRPr="00D23DD1">
        <w:t xml:space="preserve">establishing and supporting all required operational interfaces, as per the corresponding maritime operational chain, including </w:t>
      </w:r>
      <w:r w:rsidRPr="00D23DD1">
        <w:t xml:space="preserve">the generation the </w:t>
      </w:r>
      <w:r w:rsidR="00D23DD1">
        <w:t xml:space="preserve">SBAS </w:t>
      </w:r>
      <w:r w:rsidRPr="00D23DD1">
        <w:t>MSI proposals to be distributed by the Hydrographic organisation</w:t>
      </w:r>
      <w:r w:rsidR="00D23DD1">
        <w:t xml:space="preserve"> (MSI providers)</w:t>
      </w:r>
      <w:r w:rsidRPr="00D23DD1">
        <w:t xml:space="preserve"> to the end users of the service.</w:t>
      </w:r>
    </w:p>
    <w:p w14:paraId="4ADFAC79" w14:textId="0042D99C" w:rsidR="00766186" w:rsidRPr="00766186" w:rsidRDefault="00766186" w:rsidP="00766186">
      <w:pPr>
        <w:pStyle w:val="BodyText"/>
        <w:jc w:val="both"/>
      </w:pPr>
      <w:r w:rsidRPr="00766186">
        <w:t xml:space="preserve">The </w:t>
      </w:r>
      <w:r>
        <w:t xml:space="preserve">SBAS Service Provider </w:t>
      </w:r>
      <w:r w:rsidRPr="00766186">
        <w:t xml:space="preserve">will be responsible for the transmission of </w:t>
      </w:r>
      <w:r>
        <w:t>SBAS</w:t>
      </w:r>
      <w:r w:rsidRPr="00766186">
        <w:t xml:space="preserve"> L1 </w:t>
      </w:r>
      <w:proofErr w:type="spellStart"/>
      <w:r w:rsidRPr="00766186">
        <w:t>SiS</w:t>
      </w:r>
      <w:proofErr w:type="spellEnd"/>
      <w:r w:rsidRPr="00766186">
        <w:t xml:space="preserve"> to the final users and to deliver the service under the terms, conditions and performance </w:t>
      </w:r>
      <w:r w:rsidR="00740023">
        <w:t>committed</w:t>
      </w:r>
      <w:r>
        <w:t xml:space="preserve">. The SBAS Service Provider </w:t>
      </w:r>
      <w:r w:rsidRPr="00766186">
        <w:t>responsibilities may be structured in four main blocks</w:t>
      </w:r>
      <w:r>
        <w:t>,</w:t>
      </w:r>
      <w:r w:rsidRPr="00766186">
        <w:t xml:space="preserve"> as follows:</w:t>
      </w:r>
    </w:p>
    <w:p w14:paraId="26709CD5" w14:textId="77777777" w:rsidR="00766186" w:rsidRPr="00766186" w:rsidRDefault="00766186" w:rsidP="00766186">
      <w:pPr>
        <w:pStyle w:val="BodyText"/>
        <w:numPr>
          <w:ilvl w:val="0"/>
          <w:numId w:val="50"/>
        </w:numPr>
        <w:jc w:val="both"/>
        <w:rPr>
          <w:b/>
        </w:rPr>
      </w:pPr>
      <w:r w:rsidRPr="00766186">
        <w:rPr>
          <w:b/>
        </w:rPr>
        <w:t xml:space="preserve">Operation and Maintenance: </w:t>
      </w:r>
    </w:p>
    <w:p w14:paraId="01E86E22" w14:textId="6F2126B4" w:rsidR="00766186" w:rsidRPr="00766186" w:rsidRDefault="00766186" w:rsidP="00766186">
      <w:pPr>
        <w:pStyle w:val="BodyText"/>
        <w:ind w:left="708"/>
        <w:jc w:val="both"/>
      </w:pPr>
      <w:r w:rsidRPr="00766186">
        <w:t xml:space="preserve">The </w:t>
      </w:r>
      <w:r>
        <w:t>SBAS Service P</w:t>
      </w:r>
      <w:r w:rsidRPr="00766186">
        <w:t xml:space="preserve">rovider should continuously monitor the service to detect and manage service disruptions and degradations and inform users. The information on the </w:t>
      </w:r>
      <w:r>
        <w:t>SBAS</w:t>
      </w:r>
      <w:r w:rsidRPr="00766186">
        <w:t xml:space="preserve"> service degradations and unavailability’s is to be delivered to the MSI provider. An unscheduled outage or degradation of the </w:t>
      </w:r>
      <w:r>
        <w:t>SBAS</w:t>
      </w:r>
      <w:r w:rsidRPr="00766186">
        <w:t xml:space="preserve"> service should be communicated to the users as soon as practicable to the MSI provider</w:t>
      </w:r>
      <w:r>
        <w:t>.</w:t>
      </w:r>
    </w:p>
    <w:p w14:paraId="6437A71F" w14:textId="77777777" w:rsidR="00740023" w:rsidRDefault="00766186" w:rsidP="00766186">
      <w:pPr>
        <w:pStyle w:val="BodyText"/>
        <w:numPr>
          <w:ilvl w:val="0"/>
          <w:numId w:val="50"/>
        </w:numPr>
        <w:jc w:val="both"/>
        <w:rPr>
          <w:b/>
        </w:rPr>
      </w:pPr>
      <w:r w:rsidRPr="00766186">
        <w:rPr>
          <w:b/>
        </w:rPr>
        <w:t xml:space="preserve">Performance Verification: </w:t>
      </w:r>
    </w:p>
    <w:p w14:paraId="4CD5CF77" w14:textId="20AEC3DF" w:rsidR="00766186" w:rsidRPr="00740023" w:rsidRDefault="00766186" w:rsidP="00740023">
      <w:pPr>
        <w:pStyle w:val="BodyText"/>
        <w:ind w:left="708"/>
        <w:jc w:val="both"/>
      </w:pPr>
      <w:r w:rsidRPr="00740023">
        <w:t xml:space="preserve">The </w:t>
      </w:r>
      <w:r w:rsidR="00740023">
        <w:t>SBAS</w:t>
      </w:r>
      <w:r w:rsidRPr="00740023">
        <w:t xml:space="preserve"> service provider should verify that the service is performing according to specifications committed. </w:t>
      </w:r>
    </w:p>
    <w:p w14:paraId="6B9CF9D5" w14:textId="77777777" w:rsidR="00740023" w:rsidRDefault="00766186" w:rsidP="00766186">
      <w:pPr>
        <w:pStyle w:val="BodyText"/>
        <w:numPr>
          <w:ilvl w:val="0"/>
          <w:numId w:val="50"/>
        </w:numPr>
        <w:jc w:val="both"/>
        <w:rPr>
          <w:b/>
        </w:rPr>
      </w:pPr>
      <w:r w:rsidRPr="00766186">
        <w:rPr>
          <w:b/>
        </w:rPr>
        <w:t xml:space="preserve">Publication of information: </w:t>
      </w:r>
    </w:p>
    <w:p w14:paraId="4184DC27" w14:textId="43BA1925" w:rsidR="00766186" w:rsidRPr="00740023" w:rsidRDefault="00766186" w:rsidP="00740023">
      <w:pPr>
        <w:pStyle w:val="BodyText"/>
        <w:ind w:left="708"/>
        <w:jc w:val="both"/>
      </w:pPr>
      <w:r w:rsidRPr="00740023">
        <w:t xml:space="preserve">The </w:t>
      </w:r>
      <w:r w:rsidR="00740023" w:rsidRPr="00740023">
        <w:t xml:space="preserve">SBAS </w:t>
      </w:r>
      <w:r w:rsidRPr="00740023">
        <w:t>service provider should provide a description of the service (service characteristics, performances, coverage area, etc.), provide information of scheduled maintenance activities &amp; planned unavailability, and service performance reporting and support to the users</w:t>
      </w:r>
      <w:r w:rsidR="00740023">
        <w:t>.</w:t>
      </w:r>
    </w:p>
    <w:p w14:paraId="2D42DC14" w14:textId="4E2A614B" w:rsidR="00740023" w:rsidRPr="00B730C4" w:rsidRDefault="00766186" w:rsidP="00766186">
      <w:pPr>
        <w:pStyle w:val="BodyText"/>
        <w:numPr>
          <w:ilvl w:val="0"/>
          <w:numId w:val="50"/>
        </w:numPr>
        <w:jc w:val="both"/>
        <w:rPr>
          <w:b/>
        </w:rPr>
      </w:pPr>
      <w:r w:rsidRPr="00B730C4">
        <w:rPr>
          <w:b/>
        </w:rPr>
        <w:t xml:space="preserve">Working agreements: </w:t>
      </w:r>
    </w:p>
    <w:p w14:paraId="388875F2" w14:textId="77777777" w:rsidR="00B730C4" w:rsidRPr="00B730C4" w:rsidRDefault="00740023" w:rsidP="00740023">
      <w:pPr>
        <w:pStyle w:val="BodyText"/>
        <w:ind w:left="708"/>
        <w:jc w:val="both"/>
      </w:pPr>
      <w:r w:rsidRPr="00B730C4">
        <w:t>T</w:t>
      </w:r>
      <w:r w:rsidR="00766186" w:rsidRPr="00B730C4">
        <w:t>he</w:t>
      </w:r>
      <w:r w:rsidR="00B730C4" w:rsidRPr="00B730C4">
        <w:t xml:space="preserve"> formalisation of SBAS Service Provider commitment to provide the service and the engagement with National Competent Authorities could be done by establishing </w:t>
      </w:r>
      <w:r w:rsidR="00766186" w:rsidRPr="00B730C4">
        <w:t>working agreements</w:t>
      </w:r>
      <w:r w:rsidR="00B730C4" w:rsidRPr="00B730C4">
        <w:t>, detailing at least:</w:t>
      </w:r>
    </w:p>
    <w:p w14:paraId="633721F0" w14:textId="6745E1C9" w:rsidR="00766186" w:rsidRPr="00B730C4" w:rsidRDefault="00B730C4" w:rsidP="00740023">
      <w:pPr>
        <w:pStyle w:val="BodyText"/>
        <w:numPr>
          <w:ilvl w:val="2"/>
          <w:numId w:val="26"/>
        </w:numPr>
        <w:jc w:val="both"/>
      </w:pPr>
      <w:r w:rsidRPr="00B730C4">
        <w:t xml:space="preserve">Roles and responsibilities and </w:t>
      </w:r>
      <w:r w:rsidR="00766186" w:rsidRPr="00B730C4">
        <w:t>Liability</w:t>
      </w:r>
      <w:r w:rsidR="00766186" w:rsidRPr="00B730C4">
        <w:footnoteReference w:id="1"/>
      </w:r>
      <w:r w:rsidR="00766186" w:rsidRPr="00B730C4">
        <w:t xml:space="preserve"> scheme</w:t>
      </w:r>
    </w:p>
    <w:p w14:paraId="551DF25E" w14:textId="67E1FB97" w:rsidR="00766186" w:rsidRPr="00B730C4" w:rsidRDefault="00766186" w:rsidP="00740023">
      <w:pPr>
        <w:pStyle w:val="BodyText"/>
        <w:numPr>
          <w:ilvl w:val="2"/>
          <w:numId w:val="26"/>
        </w:numPr>
        <w:jc w:val="both"/>
      </w:pPr>
      <w:r w:rsidRPr="00B730C4">
        <w:t xml:space="preserve">Commitment about the long term operation of the </w:t>
      </w:r>
      <w:r w:rsidR="00B730C4" w:rsidRPr="00B730C4">
        <w:t>SBAS</w:t>
      </w:r>
      <w:r w:rsidRPr="00B730C4">
        <w:t xml:space="preserve"> service</w:t>
      </w:r>
    </w:p>
    <w:p w14:paraId="78E7D57D" w14:textId="69F1C028" w:rsidR="00766186" w:rsidRPr="00B730C4" w:rsidRDefault="00766186" w:rsidP="00740023">
      <w:pPr>
        <w:pStyle w:val="BodyText"/>
        <w:numPr>
          <w:ilvl w:val="2"/>
          <w:numId w:val="26"/>
        </w:numPr>
        <w:jc w:val="both"/>
      </w:pPr>
      <w:r w:rsidRPr="00B730C4">
        <w:t xml:space="preserve">Service offered </w:t>
      </w:r>
      <w:r w:rsidR="00B730C4" w:rsidRPr="00B730C4">
        <w:t>and its characteristics</w:t>
      </w:r>
    </w:p>
    <w:p w14:paraId="70F61857" w14:textId="77777777" w:rsidR="00766186" w:rsidRPr="00B730C4" w:rsidRDefault="00766186" w:rsidP="00740023">
      <w:pPr>
        <w:pStyle w:val="BodyText"/>
        <w:numPr>
          <w:ilvl w:val="2"/>
          <w:numId w:val="26"/>
        </w:numPr>
        <w:jc w:val="both"/>
      </w:pPr>
      <w:r w:rsidRPr="00B730C4">
        <w:t xml:space="preserve">Reliability/continuity/quality of the service </w:t>
      </w:r>
    </w:p>
    <w:p w14:paraId="2C10AC3B" w14:textId="5004B49A" w:rsidR="00766186" w:rsidRPr="00B730C4" w:rsidRDefault="00B730C4" w:rsidP="00740023">
      <w:pPr>
        <w:pStyle w:val="BodyText"/>
        <w:numPr>
          <w:ilvl w:val="2"/>
          <w:numId w:val="26"/>
        </w:numPr>
        <w:jc w:val="both"/>
      </w:pPr>
      <w:r w:rsidRPr="00B730C4">
        <w:t>SBAS</w:t>
      </w:r>
      <w:r w:rsidR="00766186" w:rsidRPr="00B730C4">
        <w:t xml:space="preserve"> MSI proposals</w:t>
      </w:r>
      <w:r w:rsidRPr="00B730C4">
        <w:t xml:space="preserve"> (generation and distribution procedure)</w:t>
      </w:r>
    </w:p>
    <w:p w14:paraId="16AC1932" w14:textId="77777777" w:rsidR="00766186" w:rsidRPr="00B730C4" w:rsidRDefault="00766186" w:rsidP="00740023">
      <w:pPr>
        <w:pStyle w:val="BodyText"/>
        <w:numPr>
          <w:ilvl w:val="2"/>
          <w:numId w:val="26"/>
        </w:numPr>
        <w:jc w:val="both"/>
      </w:pPr>
      <w:r w:rsidRPr="00B730C4">
        <w:t>Costs of the service – (i.e. free of charge)</w:t>
      </w:r>
    </w:p>
    <w:p w14:paraId="634F4AC2" w14:textId="5F914EC9" w:rsidR="00766186" w:rsidRPr="00B730C4" w:rsidRDefault="00766186" w:rsidP="00740023">
      <w:pPr>
        <w:pStyle w:val="BodyText"/>
        <w:numPr>
          <w:ilvl w:val="2"/>
          <w:numId w:val="26"/>
        </w:numPr>
        <w:jc w:val="both"/>
      </w:pPr>
      <w:r w:rsidRPr="00B730C4">
        <w:t>Legal data recording</w:t>
      </w:r>
      <w:r w:rsidR="00B730C4" w:rsidRPr="00B730C4">
        <w:t xml:space="preserve"> needs</w:t>
      </w:r>
    </w:p>
    <w:p w14:paraId="2C1BB413" w14:textId="0065A0C8" w:rsidR="00D23DD1" w:rsidRPr="00D23DD1" w:rsidRDefault="00D23DD1" w:rsidP="00D23DD1">
      <w:pPr>
        <w:pStyle w:val="BodyText"/>
        <w:numPr>
          <w:ilvl w:val="0"/>
          <w:numId w:val="26"/>
        </w:numPr>
        <w:jc w:val="both"/>
        <w:rPr>
          <w:b/>
        </w:rPr>
      </w:pPr>
      <w:r w:rsidRPr="00D23DD1">
        <w:rPr>
          <w:b/>
        </w:rPr>
        <w:t>Maritime Authorities/ National Competent Authorities</w:t>
      </w:r>
    </w:p>
    <w:p w14:paraId="3DD7FCBE" w14:textId="2DF08C6B" w:rsidR="00D23DD1" w:rsidRPr="00740023" w:rsidRDefault="00740023" w:rsidP="00740023">
      <w:pPr>
        <w:pStyle w:val="BodyText"/>
        <w:jc w:val="both"/>
      </w:pPr>
      <w:r>
        <w:t>The SBAS Service Provider</w:t>
      </w:r>
      <w:r w:rsidR="00D23DD1" w:rsidRPr="00740023">
        <w:t xml:space="preserve"> will engage with National Competent Authorities. The body designed as Competent Authority may vary for each individual State (for example: Coast Guard, Aids to Navigation Authority, etc.).</w:t>
      </w:r>
    </w:p>
    <w:p w14:paraId="219925FF" w14:textId="479F7ED7" w:rsidR="00D23DD1" w:rsidRPr="00740023" w:rsidRDefault="00D23DD1" w:rsidP="00740023">
      <w:pPr>
        <w:pStyle w:val="BodyText"/>
        <w:jc w:val="both"/>
      </w:pPr>
      <w:r w:rsidRPr="00740023">
        <w:t xml:space="preserve">For the different matters related to the </w:t>
      </w:r>
      <w:r w:rsidR="00740023">
        <w:t>SBAS</w:t>
      </w:r>
      <w:r w:rsidRPr="00740023">
        <w:t xml:space="preserve"> Maritime Service the National Competent Authority role and relationship will be one of mutual cooperation and support and will not entail any additional responsibility or liability for the Authority involved, beyond the existing ones.</w:t>
      </w:r>
    </w:p>
    <w:p w14:paraId="32CEF15D" w14:textId="77777777" w:rsidR="00740023" w:rsidRDefault="00D23DD1" w:rsidP="00740023">
      <w:pPr>
        <w:pStyle w:val="BodyText"/>
        <w:jc w:val="both"/>
      </w:pPr>
      <w:r w:rsidRPr="00740023">
        <w:t>For M</w:t>
      </w:r>
      <w:r w:rsidR="00740023">
        <w:t xml:space="preserve">aritime Safety </w:t>
      </w:r>
      <w:r w:rsidRPr="00740023">
        <w:t>I</w:t>
      </w:r>
      <w:r w:rsidR="00740023">
        <w:t>nformation (MSI)</w:t>
      </w:r>
      <w:r w:rsidRPr="00740023">
        <w:t>, existing internationally agreed procedures will be followed</w:t>
      </w:r>
      <w:r w:rsidR="00740023">
        <w:t>.</w:t>
      </w:r>
      <w:r w:rsidRPr="00740023">
        <w:t xml:space="preserve"> </w:t>
      </w:r>
      <w:r w:rsidR="00740023">
        <w:t>T</w:t>
      </w:r>
      <w:r w:rsidRPr="00740023">
        <w:t>he Maritime Authorities may be involved in the MSI process, according to the common existing practices</w:t>
      </w:r>
      <w:r w:rsidRPr="00740023">
        <w:rPr>
          <w:vertAlign w:val="superscript"/>
        </w:rPr>
        <w:footnoteReference w:id="2"/>
      </w:r>
      <w:r w:rsidRPr="00740023">
        <w:t>.</w:t>
      </w:r>
    </w:p>
    <w:p w14:paraId="0A43E613" w14:textId="480E5679" w:rsidR="00D23DD1" w:rsidRPr="00740023" w:rsidRDefault="00D23DD1" w:rsidP="00740023">
      <w:pPr>
        <w:pStyle w:val="BodyText"/>
        <w:numPr>
          <w:ilvl w:val="0"/>
          <w:numId w:val="26"/>
        </w:numPr>
        <w:jc w:val="both"/>
        <w:rPr>
          <w:b/>
        </w:rPr>
      </w:pPr>
      <w:r w:rsidRPr="00740023">
        <w:rPr>
          <w:b/>
        </w:rPr>
        <w:t>End Users</w:t>
      </w:r>
    </w:p>
    <w:p w14:paraId="69DE167B" w14:textId="3F776EE9" w:rsidR="00D23DD1" w:rsidRDefault="00D23DD1" w:rsidP="00740023">
      <w:pPr>
        <w:pStyle w:val="BodyText"/>
        <w:jc w:val="both"/>
      </w:pPr>
      <w:r w:rsidRPr="00740023">
        <w:lastRenderedPageBreak/>
        <w:t xml:space="preserve">The end users are the mariners/vessels actually using the </w:t>
      </w:r>
      <w:r w:rsidR="00740023">
        <w:t>SBAS</w:t>
      </w:r>
      <w:r w:rsidRPr="00740023">
        <w:t xml:space="preserve"> L1 Maritime Service </w:t>
      </w:r>
      <w:proofErr w:type="spellStart"/>
      <w:r w:rsidRPr="00740023">
        <w:t>SiS</w:t>
      </w:r>
      <w:proofErr w:type="spellEnd"/>
      <w:r w:rsidRPr="00740023">
        <w:t xml:space="preserve"> with a type approved receiver. The end users are also the recipient of the Maritime Safety information (MSI) related to </w:t>
      </w:r>
      <w:r w:rsidR="00740023">
        <w:t>SBAS</w:t>
      </w:r>
      <w:r w:rsidRPr="00740023">
        <w:t>.</w:t>
      </w:r>
    </w:p>
    <w:p w14:paraId="3308C5B6" w14:textId="297B5CCD" w:rsidR="00790564" w:rsidRPr="00790564" w:rsidRDefault="00790564" w:rsidP="00790564">
      <w:pPr>
        <w:pStyle w:val="BodyText"/>
        <w:jc w:val="both"/>
      </w:pPr>
      <w:r w:rsidRPr="00790564">
        <w:t xml:space="preserve">The end users have the responsibility to ensure the correct maritime user equipment is used on their vessel, in this case type approved receivers, and that the resulting data is used in the appropriate manner. The end user is also responsible for the reception of the </w:t>
      </w:r>
      <w:r>
        <w:t>SBAS</w:t>
      </w:r>
      <w:r w:rsidRPr="00790564">
        <w:t xml:space="preserve"> related safety information and to use these advises/warnings in the appropriate manner.</w:t>
      </w:r>
    </w:p>
    <w:p w14:paraId="081153A4" w14:textId="77777777" w:rsidR="00D23DD1" w:rsidRPr="00740023" w:rsidRDefault="00D23DD1" w:rsidP="00740023">
      <w:pPr>
        <w:pStyle w:val="BodyText"/>
        <w:numPr>
          <w:ilvl w:val="0"/>
          <w:numId w:val="26"/>
        </w:numPr>
        <w:jc w:val="both"/>
        <w:rPr>
          <w:b/>
        </w:rPr>
      </w:pPr>
      <w:r w:rsidRPr="00740023">
        <w:rPr>
          <w:b/>
        </w:rPr>
        <w:t xml:space="preserve">MSI provider (Hydrographic organisations): </w:t>
      </w:r>
    </w:p>
    <w:p w14:paraId="107143C1" w14:textId="626841D9" w:rsidR="00841C79" w:rsidRDefault="00D23DD1" w:rsidP="00790564">
      <w:pPr>
        <w:pStyle w:val="BodyText"/>
        <w:jc w:val="both"/>
      </w:pPr>
      <w:r w:rsidRPr="00790564">
        <w:t xml:space="preserve">The Hydrographic organisations (in particular de NAVAREA coordinators) are the bodies responsible for the transmission of Maritime Safety Information to the final users. </w:t>
      </w:r>
      <w:r w:rsidR="00841C79" w:rsidRPr="00790564">
        <w:t xml:space="preserve">The MSI provider is responsible of promulgating to the final users, using the established communication channels, the Maritime Safety Information based on the information provided by the </w:t>
      </w:r>
      <w:r w:rsidR="00841C79">
        <w:t>SBAS Service Provider</w:t>
      </w:r>
      <w:r w:rsidR="00841C79" w:rsidRPr="00790564">
        <w:t xml:space="preserve"> on the </w:t>
      </w:r>
      <w:r w:rsidR="00841C79">
        <w:t>SBAS</w:t>
      </w:r>
      <w:r w:rsidR="00841C79" w:rsidRPr="00790564">
        <w:t xml:space="preserve"> </w:t>
      </w:r>
      <w:r w:rsidR="00841C79">
        <w:t>Service status and degradations</w:t>
      </w:r>
      <w:r w:rsidR="00841C79" w:rsidRPr="00790564">
        <w:t>.</w:t>
      </w:r>
    </w:p>
    <w:p w14:paraId="1BC25DB9" w14:textId="6CC4D095" w:rsidR="00D23DD1" w:rsidRPr="00790564" w:rsidRDefault="00841C79" w:rsidP="00790564">
      <w:pPr>
        <w:pStyle w:val="BodyText"/>
        <w:jc w:val="both"/>
      </w:pPr>
      <w:r w:rsidRPr="00841C79">
        <w:t>The way to provide this information takes as reference the existing procedures for the generation and distribution of Maritime Safety Information.</w:t>
      </w:r>
      <w:r>
        <w:t xml:space="preserve"> </w:t>
      </w:r>
      <w:r w:rsidRPr="00841C79">
        <w:t xml:space="preserve">The </w:t>
      </w:r>
      <w:r>
        <w:t xml:space="preserve">SBAS Service Provider </w:t>
      </w:r>
      <w:r w:rsidRPr="00841C79">
        <w:t xml:space="preserve">is expected to send the </w:t>
      </w:r>
      <w:r>
        <w:t>SBAS</w:t>
      </w:r>
      <w:r w:rsidRPr="00841C79">
        <w:t xml:space="preserve"> MSI proposals (e.g. service performance degradations) to the NHO. These inputs will be provided in a format agreed between these parties. The NHO will use the procedures and channels already in place for the transmission of MSI to the vessels.</w:t>
      </w:r>
      <w:r>
        <w:t xml:space="preserve"> </w:t>
      </w:r>
      <w:r w:rsidR="00D23DD1" w:rsidRPr="00790564">
        <w:t xml:space="preserve">Depending on the specific characteristics of the </w:t>
      </w:r>
      <w:r w:rsidR="00790564">
        <w:t>SBAS</w:t>
      </w:r>
      <w:r w:rsidR="00D23DD1" w:rsidRPr="00790564">
        <w:t xml:space="preserve"> MSI, the National Hydrographic Office (NHO) will distribute the information as NAVAREA warning</w:t>
      </w:r>
      <w:r w:rsidR="00D23DD1" w:rsidRPr="00790564">
        <w:rPr>
          <w:vertAlign w:val="superscript"/>
        </w:rPr>
        <w:footnoteReference w:id="3"/>
      </w:r>
      <w:r w:rsidR="00D23DD1" w:rsidRPr="00790564">
        <w:t xml:space="preserve"> or Notices to Mariners (</w:t>
      </w:r>
      <w:proofErr w:type="spellStart"/>
      <w:r w:rsidR="00D23DD1" w:rsidRPr="00790564">
        <w:t>NtM</w:t>
      </w:r>
      <w:proofErr w:type="spellEnd"/>
      <w:r w:rsidR="00D23DD1" w:rsidRPr="00790564">
        <w:t>)</w:t>
      </w:r>
      <w:r w:rsidR="00D23DD1" w:rsidRPr="00790564">
        <w:rPr>
          <w:vertAlign w:val="superscript"/>
        </w:rPr>
        <w:footnoteReference w:id="4"/>
      </w:r>
      <w:r w:rsidR="00D23DD1" w:rsidRPr="00790564">
        <w:t>, or will forward it to the National Authorities to be distributes as coastal or local warnings</w:t>
      </w:r>
      <w:r w:rsidR="00D23DD1" w:rsidRPr="00790564">
        <w:rPr>
          <w:vertAlign w:val="superscript"/>
        </w:rPr>
        <w:footnoteReference w:id="5"/>
      </w:r>
      <w:r>
        <w:t xml:space="preserve"> by the established mechanism.</w:t>
      </w:r>
    </w:p>
    <w:p w14:paraId="2A63A376" w14:textId="64606DFC" w:rsidR="00D23DD1" w:rsidRPr="00790564" w:rsidRDefault="00D23DD1" w:rsidP="00790564">
      <w:pPr>
        <w:pStyle w:val="BodyText"/>
        <w:jc w:val="both"/>
      </w:pPr>
    </w:p>
    <w:p w14:paraId="2350D857" w14:textId="77777777" w:rsidR="001F73B0" w:rsidRDefault="001F73B0" w:rsidP="000E5C6F">
      <w:pPr>
        <w:pStyle w:val="BodyText"/>
      </w:pPr>
    </w:p>
    <w:p w14:paraId="11CF2066" w14:textId="77777777" w:rsidR="001F73B0" w:rsidRDefault="001F73B0" w:rsidP="001F73B0">
      <w:pPr>
        <w:pStyle w:val="BodyText"/>
      </w:pPr>
      <w:r w:rsidRPr="000E5C6F">
        <w:rPr>
          <w:highlight w:val="yellow"/>
        </w:rPr>
        <w:t xml:space="preserve">SBAS as an </w:t>
      </w:r>
      <w:proofErr w:type="spellStart"/>
      <w:r w:rsidRPr="000E5C6F">
        <w:rPr>
          <w:highlight w:val="yellow"/>
        </w:rPr>
        <w:t>AtoN</w:t>
      </w:r>
      <w:proofErr w:type="spellEnd"/>
    </w:p>
    <w:p w14:paraId="6F8849D5" w14:textId="77777777" w:rsidR="001F73B0" w:rsidRDefault="001F73B0" w:rsidP="000E5C6F">
      <w:pPr>
        <w:pStyle w:val="BodyText"/>
      </w:pPr>
    </w:p>
    <w:p w14:paraId="118D1AEF" w14:textId="51F0D192" w:rsidR="00DB3093" w:rsidRDefault="000E5C6F" w:rsidP="005B1668">
      <w:pPr>
        <w:pStyle w:val="Heading2"/>
      </w:pPr>
      <w:bookmarkStart w:id="26" w:name="_Toc536089791"/>
      <w:r>
        <w:t>SBAS Service Assurance</w:t>
      </w:r>
      <w:bookmarkEnd w:id="26"/>
    </w:p>
    <w:p w14:paraId="73D05BB3" w14:textId="77777777" w:rsidR="000E5C6F" w:rsidRDefault="000E5C6F" w:rsidP="000E5C6F">
      <w:pPr>
        <w:pStyle w:val="Heading1separatationline"/>
      </w:pPr>
    </w:p>
    <w:p w14:paraId="1B5ACF33" w14:textId="4C304AE5" w:rsidR="000E5C6F" w:rsidRDefault="007C257B" w:rsidP="00527784">
      <w:pPr>
        <w:pStyle w:val="BodyText"/>
        <w:jc w:val="both"/>
      </w:pPr>
      <w:r w:rsidRPr="005179BE">
        <w:t xml:space="preserve">The continued provision of the service </w:t>
      </w:r>
      <w:r>
        <w:t xml:space="preserve">is to be </w:t>
      </w:r>
      <w:r w:rsidRPr="005179BE">
        <w:t>assured</w:t>
      </w:r>
      <w:r>
        <w:t xml:space="preserve"> by the</w:t>
      </w:r>
      <w:r w:rsidRPr="007D5FB0">
        <w:t xml:space="preserve"> governments or organizations </w:t>
      </w:r>
      <w:r>
        <w:t>owning and operating the different SBAS systems.</w:t>
      </w:r>
    </w:p>
    <w:p w14:paraId="71B3ED74" w14:textId="77777777" w:rsidR="00E57FDE" w:rsidRDefault="00E57FDE" w:rsidP="000E5C6F">
      <w:pPr>
        <w:pStyle w:val="BodyText"/>
      </w:pPr>
    </w:p>
    <w:p w14:paraId="31752958" w14:textId="22553303" w:rsidR="00B9268A" w:rsidRDefault="00B9268A" w:rsidP="00B9268A">
      <w:pPr>
        <w:pStyle w:val="Heading1"/>
      </w:pPr>
      <w:bookmarkStart w:id="27" w:name="_Toc536089792"/>
      <w:r>
        <w:t>A</w:t>
      </w:r>
      <w:r w:rsidR="00645F63">
        <w:t>cronyms</w:t>
      </w:r>
      <w:bookmarkEnd w:id="27"/>
    </w:p>
    <w:p w14:paraId="75FEC0CB" w14:textId="77777777" w:rsidR="00B9268A" w:rsidRDefault="00B9268A" w:rsidP="00B9268A">
      <w:pPr>
        <w:pStyle w:val="Heading1separatationline"/>
      </w:pPr>
    </w:p>
    <w:p w14:paraId="49372E45" w14:textId="152D9B25" w:rsidR="00B9268A" w:rsidRPr="00B9268A" w:rsidRDefault="00B9268A" w:rsidP="00B9268A">
      <w:pPr>
        <w:pStyle w:val="BodyText"/>
      </w:pPr>
      <w:r>
        <w:t xml:space="preserve">SBAS </w:t>
      </w:r>
      <w:r>
        <w:sym w:font="Wingdings" w:char="F0E0"/>
      </w:r>
      <w:r>
        <w:t xml:space="preserve"> Satellite Based Augmentation Systems</w:t>
      </w:r>
    </w:p>
    <w:p w14:paraId="10B9128C" w14:textId="23BE257F" w:rsidR="007F28A7" w:rsidRDefault="00DC6025" w:rsidP="009A378A">
      <w:pPr>
        <w:pStyle w:val="BodyText"/>
        <w:rPr>
          <w:rFonts w:eastAsiaTheme="minorEastAsia"/>
          <w:u w:color="407EC9"/>
        </w:rPr>
      </w:pPr>
      <w:r>
        <w:rPr>
          <w:rFonts w:eastAsiaTheme="minorEastAsia"/>
          <w:u w:color="407EC9"/>
        </w:rPr>
        <w:t xml:space="preserve">MSI </w:t>
      </w:r>
      <w:r w:rsidRPr="00DC6025">
        <w:rPr>
          <w:rFonts w:eastAsiaTheme="minorEastAsia"/>
          <w:u w:color="407EC9"/>
        </w:rPr>
        <w:sym w:font="Wingdings" w:char="F0E0"/>
      </w:r>
      <w:r>
        <w:rPr>
          <w:rFonts w:eastAsiaTheme="minorEastAsia"/>
          <w:u w:color="407EC9"/>
        </w:rPr>
        <w:t xml:space="preserve"> Maritime Safety Information</w:t>
      </w:r>
    </w:p>
    <w:p w14:paraId="50B13BE6" w14:textId="65F039D3" w:rsidR="00DC6025" w:rsidRDefault="00DC6025" w:rsidP="009A378A">
      <w:pPr>
        <w:pStyle w:val="BodyText"/>
        <w:rPr>
          <w:rFonts w:eastAsiaTheme="minorEastAsia"/>
          <w:u w:color="407EC9"/>
        </w:rPr>
      </w:pPr>
      <w:proofErr w:type="spellStart"/>
      <w:r>
        <w:rPr>
          <w:rFonts w:eastAsiaTheme="minorEastAsia"/>
          <w:u w:color="407EC9"/>
        </w:rPr>
        <w:t>AtoN</w:t>
      </w:r>
      <w:proofErr w:type="spellEnd"/>
      <w:r>
        <w:rPr>
          <w:rFonts w:eastAsiaTheme="minorEastAsia"/>
          <w:u w:color="407EC9"/>
        </w:rPr>
        <w:t xml:space="preserve"> </w:t>
      </w:r>
      <w:r w:rsidRPr="00DC6025">
        <w:rPr>
          <w:rFonts w:eastAsiaTheme="minorEastAsia"/>
          <w:u w:color="407EC9"/>
        </w:rPr>
        <w:sym w:font="Wingdings" w:char="F0E0"/>
      </w:r>
      <w:r>
        <w:rPr>
          <w:rFonts w:eastAsiaTheme="minorEastAsia"/>
          <w:u w:color="407EC9"/>
        </w:rPr>
        <w:t xml:space="preserve"> Aids to Navigation</w:t>
      </w:r>
    </w:p>
    <w:p w14:paraId="2BF793F8" w14:textId="47D154D3" w:rsidR="00B97A3A" w:rsidRDefault="00B97A3A" w:rsidP="009A378A">
      <w:pPr>
        <w:pStyle w:val="BodyText"/>
        <w:rPr>
          <w:rFonts w:eastAsiaTheme="minorEastAsia"/>
          <w:u w:color="407EC9"/>
        </w:rPr>
      </w:pPr>
      <w:proofErr w:type="spellStart"/>
      <w:r>
        <w:t>SiS</w:t>
      </w:r>
      <w:proofErr w:type="spellEnd"/>
      <w:r>
        <w:t xml:space="preserve"> </w:t>
      </w:r>
      <w:r>
        <w:sym w:font="Wingdings" w:char="F0E0"/>
      </w:r>
      <w:r>
        <w:t xml:space="preserve"> Signal in Space</w:t>
      </w:r>
    </w:p>
    <w:p w14:paraId="09FEB93C" w14:textId="77777777" w:rsidR="009A378A" w:rsidRDefault="009A378A" w:rsidP="009A378A">
      <w:pPr>
        <w:pStyle w:val="BodyText"/>
        <w:rPr>
          <w:highlight w:val="lightGray"/>
          <w:u w:color="407EC9"/>
        </w:rPr>
      </w:pPr>
    </w:p>
    <w:p w14:paraId="2CF18087" w14:textId="2FF1DDBC" w:rsidR="00BA7C48" w:rsidRDefault="000B614D" w:rsidP="00A44EA0">
      <w:pPr>
        <w:pStyle w:val="Heading1"/>
      </w:pPr>
      <w:bookmarkStart w:id="28" w:name="_Toc536089793"/>
      <w:r>
        <w:t>References</w:t>
      </w:r>
      <w:bookmarkEnd w:id="28"/>
    </w:p>
    <w:p w14:paraId="5A709D9F" w14:textId="77777777" w:rsidR="00A44EA0" w:rsidRPr="00A44EA0" w:rsidRDefault="00A44EA0" w:rsidP="00A44EA0">
      <w:pPr>
        <w:pStyle w:val="Heading1separatationline"/>
      </w:pPr>
    </w:p>
    <w:p w14:paraId="5FF7356F" w14:textId="77777777" w:rsidR="00A44EA0" w:rsidRPr="004A3358" w:rsidRDefault="00A44EA0" w:rsidP="00A44EA0">
      <w:pPr>
        <w:pStyle w:val="BodyText"/>
        <w:numPr>
          <w:ilvl w:val="0"/>
          <w:numId w:val="19"/>
        </w:numPr>
      </w:pPr>
      <w:bookmarkStart w:id="29" w:name="_Ref496705614"/>
      <w:bookmarkStart w:id="30" w:name="_Ref503529042"/>
      <w:bookmarkStart w:id="31" w:name="_Ref535309088"/>
      <w:r w:rsidRPr="004A3358">
        <w:t xml:space="preserve">IMO International Convention for the Safety of Life at Sea (SOLAS), Chapter V (Safety of navigation), </w:t>
      </w:r>
      <w:bookmarkEnd w:id="29"/>
      <w:r w:rsidRPr="004A3358">
        <w:t>1974 (as amended).</w:t>
      </w:r>
      <w:bookmarkEnd w:id="30"/>
    </w:p>
    <w:bookmarkEnd w:id="31"/>
    <w:p w14:paraId="16F5B0AD" w14:textId="1059F3DD" w:rsidR="00A52AB3" w:rsidRPr="00A52AB3" w:rsidRDefault="00A52AB3" w:rsidP="00A52AB3">
      <w:pPr>
        <w:pStyle w:val="BodyText"/>
        <w:numPr>
          <w:ilvl w:val="0"/>
          <w:numId w:val="19"/>
        </w:numPr>
      </w:pPr>
      <w:r>
        <w:rPr>
          <w:rFonts w:ascii="Calibri" w:hAnsi="Calibri" w:cs="Calibri"/>
        </w:rPr>
        <w:lastRenderedPageBreak/>
        <w:t>IMO Resolution A.1046 (27) on the World Wide Radio Navigation System (WWRNS), November 2011.</w:t>
      </w:r>
    </w:p>
    <w:p w14:paraId="3EAD7FF0" w14:textId="6A8789E1" w:rsidR="00A52AB3" w:rsidRDefault="00A52AB3" w:rsidP="00A52AB3">
      <w:pPr>
        <w:pStyle w:val="BodyText"/>
        <w:numPr>
          <w:ilvl w:val="0"/>
          <w:numId w:val="19"/>
        </w:numPr>
      </w:pPr>
      <w:bookmarkStart w:id="32" w:name="_Ref536002427"/>
      <w:r w:rsidRPr="00A52AB3">
        <w:t>IALA Guideline No. 1112, Performance and Monitoring of DGNSS Services in the Frequency Band 283.5 –325 kHz, Edition 1, May 2015</w:t>
      </w:r>
      <w:bookmarkEnd w:id="32"/>
    </w:p>
    <w:p w14:paraId="7833BE8A" w14:textId="30756133" w:rsidR="00A52AB3" w:rsidRDefault="00A52AB3">
      <w:pPr>
        <w:spacing w:after="200" w:line="276" w:lineRule="auto"/>
        <w:rPr>
          <w:sz w:val="22"/>
        </w:rPr>
      </w:pPr>
      <w:r>
        <w:br w:type="page"/>
      </w:r>
    </w:p>
    <w:p w14:paraId="221EA0EC" w14:textId="77777777" w:rsidR="00F22097" w:rsidRDefault="00F22097" w:rsidP="005B1668">
      <w:pPr>
        <w:pStyle w:val="BodyText"/>
      </w:pPr>
    </w:p>
    <w:p w14:paraId="36220B5B" w14:textId="0C3EA1AC" w:rsidR="005B1668" w:rsidRDefault="005B1668" w:rsidP="005B1668">
      <w:pPr>
        <w:pStyle w:val="Annex"/>
      </w:pPr>
      <w:r>
        <w:t>Preliminary Performance Analysis</w:t>
      </w:r>
    </w:p>
    <w:p w14:paraId="28CF27A2" w14:textId="70650B4B" w:rsidR="005B1668" w:rsidRDefault="00A52AB3" w:rsidP="005B1668">
      <w:pPr>
        <w:pStyle w:val="BodyText"/>
      </w:pPr>
      <w:r>
        <w:rPr>
          <w:highlight w:val="yellow"/>
        </w:rPr>
        <w:t>To i</w:t>
      </w:r>
      <w:r w:rsidR="005B1668" w:rsidRPr="005B1668">
        <w:rPr>
          <w:highlight w:val="yellow"/>
        </w:rPr>
        <w:t>nclude performance analysis results (available for EGNOS)</w:t>
      </w:r>
      <w:r w:rsidR="00C34B55">
        <w:t>.</w:t>
      </w:r>
    </w:p>
    <w:p w14:paraId="6CF5B289" w14:textId="77777777" w:rsidR="005B1668" w:rsidRPr="005B1668" w:rsidRDefault="005B1668" w:rsidP="005B1668">
      <w:pPr>
        <w:pStyle w:val="BodyText"/>
      </w:pPr>
    </w:p>
    <w:sectPr w:rsidR="005B1668" w:rsidRPr="005B1668" w:rsidSect="0019315F">
      <w:headerReference w:type="even" r:id="rId24"/>
      <w:headerReference w:type="default" r:id="rId25"/>
      <w:footerReference w:type="default" r:id="rId26"/>
      <w:headerReference w:type="firs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0" w:author="Maria Mota" w:date="2019-01-24T09:34:00Z" w:initials="MMO">
    <w:p w14:paraId="157367BC" w14:textId="6CFC9896" w:rsidR="001F73B0" w:rsidRDefault="001F73B0">
      <w:pPr>
        <w:pStyle w:val="CommentText"/>
      </w:pPr>
      <w:r>
        <w:rPr>
          <w:rStyle w:val="CommentReference"/>
        </w:rPr>
        <w:annotationRef/>
      </w:r>
      <w:r>
        <w:t>Reference to IEC Test specifications when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7367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7367BC" w16cid:durableId="202B5E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D71AF" w14:textId="77777777" w:rsidR="001F73B0" w:rsidRDefault="001F73B0" w:rsidP="003274DB">
      <w:r>
        <w:separator/>
      </w:r>
    </w:p>
    <w:p w14:paraId="159F1D32" w14:textId="77777777" w:rsidR="001F73B0" w:rsidRDefault="001F73B0"/>
  </w:endnote>
  <w:endnote w:type="continuationSeparator" w:id="0">
    <w:p w14:paraId="05F578CE" w14:textId="77777777" w:rsidR="001F73B0" w:rsidRDefault="001F73B0" w:rsidP="003274DB">
      <w:r>
        <w:continuationSeparator/>
      </w:r>
    </w:p>
    <w:p w14:paraId="352834F4" w14:textId="77777777" w:rsidR="001F73B0" w:rsidRDefault="001F73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E4D5F" w14:textId="77777777" w:rsidR="001F73B0" w:rsidRDefault="001F73B0"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1F73B0" w:rsidRDefault="001F73B0"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1F73B0" w:rsidRDefault="001F73B0"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1F73B0" w:rsidRDefault="001F73B0"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1F73B0" w:rsidRDefault="001F73B0"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F33B5" w14:textId="77777777" w:rsidR="001F73B0" w:rsidRDefault="001F73B0" w:rsidP="008747E0">
    <w:pPr>
      <w:pStyle w:val="Footer"/>
    </w:pPr>
    <w:r>
      <w:rPr>
        <w:noProof/>
        <w:lang w:eastAsia="en-GB"/>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26A59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1F73B0" w:rsidRPr="00ED2A8D" w:rsidRDefault="001F73B0" w:rsidP="008747E0">
    <w:pPr>
      <w:pStyle w:val="Footer"/>
    </w:pPr>
    <w:r w:rsidRPr="00442889">
      <w:rPr>
        <w:noProof/>
        <w:lang w:eastAsia="en-GB"/>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1F73B0" w:rsidRPr="00ED2A8D" w:rsidRDefault="001F73B0" w:rsidP="008747E0">
    <w:pPr>
      <w:pStyle w:val="Footer"/>
    </w:pPr>
  </w:p>
  <w:p w14:paraId="3A2C5A86" w14:textId="77777777" w:rsidR="001F73B0" w:rsidRPr="00ED2A8D" w:rsidRDefault="001F73B0" w:rsidP="008747E0">
    <w:pPr>
      <w:pStyle w:val="Footer"/>
    </w:pPr>
  </w:p>
  <w:p w14:paraId="52999534" w14:textId="77777777" w:rsidR="001F73B0" w:rsidRPr="00ED2A8D" w:rsidRDefault="001F73B0"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9D7D7" w14:textId="77777777" w:rsidR="001F73B0" w:rsidRDefault="001F73B0"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84E4A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1F73B0" w:rsidRPr="006A506B" w:rsidRDefault="001F73B0"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1F73B0" w:rsidRPr="00525922" w:rsidRDefault="001F73B0"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CE0F5" w14:textId="310B181B" w:rsidR="001F73B0" w:rsidRPr="00C716E5" w:rsidRDefault="001F73B0" w:rsidP="00C716E5">
    <w:pPr>
      <w:pStyle w:val="Footer"/>
      <w:rPr>
        <w:sz w:val="15"/>
        <w:szCs w:val="15"/>
      </w:rPr>
    </w:pPr>
  </w:p>
  <w:p w14:paraId="563B890B" w14:textId="77777777" w:rsidR="001F73B0" w:rsidRDefault="001F73B0" w:rsidP="00C716E5">
    <w:pPr>
      <w:pStyle w:val="Footerportrait"/>
    </w:pPr>
  </w:p>
  <w:p w14:paraId="352ACC75" w14:textId="06B356B7" w:rsidR="001F73B0" w:rsidRPr="00943F85" w:rsidRDefault="001F73B0" w:rsidP="00C716E5">
    <w:pPr>
      <w:pStyle w:val="Footerportrait"/>
      <w:rPr>
        <w:rStyle w:val="PageNumber"/>
        <w:szCs w:val="15"/>
        <w:lang w:val="fr-FR"/>
      </w:rPr>
    </w:pPr>
    <w:r>
      <w:fldChar w:fldCharType="begin"/>
    </w:r>
    <w:r w:rsidRPr="00943F85">
      <w:rPr>
        <w:lang w:val="fr-FR"/>
      </w:rPr>
      <w:instrText xml:space="preserve"> STYLEREF "Document type" \* MERGEFORMAT </w:instrText>
    </w:r>
    <w:r>
      <w:fldChar w:fldCharType="separate"/>
    </w:r>
    <w:r w:rsidR="0045035F">
      <w:rPr>
        <w:lang w:val="fr-FR"/>
      </w:rPr>
      <w:t>IALA Guideline</w:t>
    </w:r>
    <w:r>
      <w:fldChar w:fldCharType="end"/>
    </w:r>
    <w:r w:rsidRPr="00943F85">
      <w:rPr>
        <w:lang w:val="fr-FR"/>
      </w:rPr>
      <w:t xml:space="preserve"> </w:t>
    </w:r>
    <w:r>
      <w:fldChar w:fldCharType="begin"/>
    </w:r>
    <w:r w:rsidRPr="00943F85">
      <w:rPr>
        <w:lang w:val="fr-FR"/>
      </w:rPr>
      <w:instrText xml:space="preserve"> STYLEREF "Document number" \* MERGEFORMAT </w:instrText>
    </w:r>
    <w:r>
      <w:fldChar w:fldCharType="separate"/>
    </w:r>
    <w:r w:rsidR="0045035F">
      <w:rPr>
        <w:lang w:val="fr-FR"/>
      </w:rPr>
      <w:t>GXXXX</w:t>
    </w:r>
    <w:r>
      <w:fldChar w:fldCharType="end"/>
    </w:r>
    <w:r w:rsidRPr="00943F85">
      <w:rPr>
        <w:lang w:val="fr-FR"/>
      </w:rPr>
      <w:t xml:space="preserve"> – </w:t>
    </w:r>
    <w:r>
      <w:fldChar w:fldCharType="begin"/>
    </w:r>
    <w:r w:rsidRPr="00943F85">
      <w:rPr>
        <w:lang w:val="fr-FR"/>
      </w:rPr>
      <w:instrText xml:space="preserve"> STYLEREF "Document name" \* MERGEFORMAT </w:instrText>
    </w:r>
    <w:r>
      <w:fldChar w:fldCharType="separate"/>
    </w:r>
    <w:r w:rsidR="0045035F">
      <w:rPr>
        <w:lang w:val="fr-FR"/>
      </w:rPr>
      <w:t>SBAS MARITIME SERVICE</w:t>
    </w:r>
    <w:r>
      <w:fldChar w:fldCharType="end"/>
    </w:r>
  </w:p>
  <w:p w14:paraId="15200F68" w14:textId="29C9DD0E" w:rsidR="001F73B0" w:rsidRPr="00943F85" w:rsidRDefault="001F73B0" w:rsidP="00C716E5">
    <w:pPr>
      <w:pStyle w:val="Footerportrait"/>
      <w:rPr>
        <w:lang w:val="fr-FR"/>
      </w:rPr>
    </w:pPr>
    <w:r>
      <w:fldChar w:fldCharType="begin"/>
    </w:r>
    <w:r w:rsidRPr="00943F85">
      <w:rPr>
        <w:lang w:val="fr-FR"/>
      </w:rPr>
      <w:instrText xml:space="preserve"> STYLEREF "Edition number" \* MERGEFORMAT </w:instrText>
    </w:r>
    <w:r>
      <w:fldChar w:fldCharType="separate"/>
    </w:r>
    <w:r w:rsidR="0045035F">
      <w:rPr>
        <w:lang w:val="fr-FR"/>
      </w:rPr>
      <w:t>Edition x.x</w:t>
    </w:r>
    <w:r>
      <w:fldChar w:fldCharType="end"/>
    </w:r>
    <w:r w:rsidRPr="00943F85">
      <w:rPr>
        <w:lang w:val="fr-FR"/>
      </w:rPr>
      <w:t xml:space="preserve">  </w:t>
    </w:r>
    <w:r>
      <w:fldChar w:fldCharType="begin"/>
    </w:r>
    <w:r w:rsidRPr="00943F85">
      <w:rPr>
        <w:lang w:val="fr-FR"/>
      </w:rPr>
      <w:instrText xml:space="preserve"> STYLEREF "Document date" \* MERGEFORMAT </w:instrText>
    </w:r>
    <w:r>
      <w:fldChar w:fldCharType="separate"/>
    </w:r>
    <w:r w:rsidR="0045035F">
      <w:rPr>
        <w:lang w:val="fr-FR"/>
      </w:rPr>
      <w:t>Document date</w:t>
    </w:r>
    <w:r>
      <w:fldChar w:fldCharType="end"/>
    </w:r>
    <w:r w:rsidRPr="00943F85">
      <w:rPr>
        <w:lang w:val="fr-FR"/>
      </w:rPr>
      <w:tab/>
      <w:t xml:space="preserve">P </w:t>
    </w:r>
    <w:r w:rsidRPr="00C907DF">
      <w:rPr>
        <w:rStyle w:val="PageNumber"/>
        <w:szCs w:val="15"/>
      </w:rPr>
      <w:fldChar w:fldCharType="begin"/>
    </w:r>
    <w:r w:rsidRPr="00943F85">
      <w:rPr>
        <w:rStyle w:val="PageNumber"/>
        <w:szCs w:val="15"/>
        <w:lang w:val="fr-FR"/>
      </w:rPr>
      <w:instrText xml:space="preserve">PAGE  </w:instrText>
    </w:r>
    <w:r w:rsidRPr="00C907DF">
      <w:rPr>
        <w:rStyle w:val="PageNumber"/>
        <w:szCs w:val="15"/>
      </w:rPr>
      <w:fldChar w:fldCharType="separate"/>
    </w:r>
    <w:r w:rsidR="009701A6">
      <w:rPr>
        <w:rStyle w:val="PageNumber"/>
        <w:szCs w:val="15"/>
        <w:lang w:val="fr-FR"/>
      </w:rPr>
      <w:t>2</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DA954" w14:textId="77777777" w:rsidR="001F73B0" w:rsidRDefault="001F73B0" w:rsidP="00C716E5">
    <w:pPr>
      <w:pStyle w:val="Footer"/>
    </w:pPr>
  </w:p>
  <w:p w14:paraId="3C619E6F" w14:textId="77777777" w:rsidR="001F73B0" w:rsidRDefault="001F73B0" w:rsidP="00C716E5">
    <w:pPr>
      <w:pStyle w:val="Footerportrait"/>
    </w:pPr>
  </w:p>
  <w:p w14:paraId="53E61730" w14:textId="65540D58" w:rsidR="001F73B0" w:rsidRPr="00943F85" w:rsidRDefault="001F73B0" w:rsidP="00C716E5">
    <w:pPr>
      <w:pStyle w:val="Footerportrait"/>
      <w:rPr>
        <w:lang w:val="fr-FR"/>
      </w:rPr>
    </w:pPr>
    <w:r>
      <w:fldChar w:fldCharType="begin"/>
    </w:r>
    <w:r w:rsidRPr="00943F85">
      <w:rPr>
        <w:lang w:val="fr-FR"/>
      </w:rPr>
      <w:instrText xml:space="preserve"> STYLEREF "Document type" \* MERGEFORMAT </w:instrText>
    </w:r>
    <w:r>
      <w:fldChar w:fldCharType="separate"/>
    </w:r>
    <w:r w:rsidR="0045035F">
      <w:rPr>
        <w:lang w:val="fr-FR"/>
      </w:rPr>
      <w:t>IALA Guideline</w:t>
    </w:r>
    <w:r>
      <w:fldChar w:fldCharType="end"/>
    </w:r>
    <w:r w:rsidRPr="00943F85">
      <w:rPr>
        <w:lang w:val="fr-FR"/>
      </w:rPr>
      <w:t xml:space="preserve"> </w:t>
    </w:r>
    <w:r>
      <w:fldChar w:fldCharType="begin"/>
    </w:r>
    <w:r w:rsidRPr="00943F85">
      <w:rPr>
        <w:lang w:val="fr-FR"/>
      </w:rPr>
      <w:instrText xml:space="preserve"> STYLEREF "Document number" \* MERGEFORMAT </w:instrText>
    </w:r>
    <w:r>
      <w:fldChar w:fldCharType="separate"/>
    </w:r>
    <w:r w:rsidR="0045035F">
      <w:rPr>
        <w:lang w:val="fr-FR"/>
      </w:rPr>
      <w:t>GXXXX</w:t>
    </w:r>
    <w:r>
      <w:fldChar w:fldCharType="end"/>
    </w:r>
    <w:r w:rsidRPr="00943F85">
      <w:rPr>
        <w:lang w:val="fr-FR"/>
      </w:rPr>
      <w:t xml:space="preserve"> – </w:t>
    </w:r>
    <w:r>
      <w:fldChar w:fldCharType="begin"/>
    </w:r>
    <w:r w:rsidRPr="00943F85">
      <w:rPr>
        <w:lang w:val="fr-FR"/>
      </w:rPr>
      <w:instrText xml:space="preserve"> STYLEREF "Document name" \* MERGEFORMAT </w:instrText>
    </w:r>
    <w:r>
      <w:fldChar w:fldCharType="separate"/>
    </w:r>
    <w:r w:rsidR="0045035F">
      <w:rPr>
        <w:lang w:val="fr-FR"/>
      </w:rPr>
      <w:t>SBAS MARITIME SERVICE</w:t>
    </w:r>
    <w:r>
      <w:fldChar w:fldCharType="end"/>
    </w:r>
    <w:r w:rsidRPr="00943F85">
      <w:rPr>
        <w:lang w:val="fr-FR"/>
      </w:rPr>
      <w:tab/>
    </w:r>
  </w:p>
  <w:p w14:paraId="3D146753" w14:textId="03BD20DF" w:rsidR="001F73B0" w:rsidRPr="00943F85" w:rsidRDefault="001F73B0" w:rsidP="00C716E5">
    <w:pPr>
      <w:pStyle w:val="Footerportrait"/>
      <w:rPr>
        <w:lang w:val="fr-FR"/>
      </w:rPr>
    </w:pPr>
    <w:r>
      <w:fldChar w:fldCharType="begin"/>
    </w:r>
    <w:r w:rsidRPr="00943F85">
      <w:rPr>
        <w:lang w:val="fr-FR"/>
      </w:rPr>
      <w:instrText xml:space="preserve"> STYLEREF "Edition number" \* MERGEFORMAT </w:instrText>
    </w:r>
    <w:r>
      <w:fldChar w:fldCharType="separate"/>
    </w:r>
    <w:r w:rsidR="0045035F">
      <w:rPr>
        <w:lang w:val="fr-FR"/>
      </w:rPr>
      <w:t>Edition x.x</w:t>
    </w:r>
    <w:r>
      <w:fldChar w:fldCharType="end"/>
    </w:r>
    <w:r w:rsidRPr="00943F85">
      <w:rPr>
        <w:lang w:val="fr-FR"/>
      </w:rPr>
      <w:t xml:space="preserve">  </w:t>
    </w:r>
    <w:r>
      <w:fldChar w:fldCharType="begin"/>
    </w:r>
    <w:r w:rsidRPr="00943F85">
      <w:rPr>
        <w:lang w:val="fr-FR"/>
      </w:rPr>
      <w:instrText xml:space="preserve"> STYLEREF "Document date" \* MERGEFORMAT </w:instrText>
    </w:r>
    <w:r>
      <w:fldChar w:fldCharType="separate"/>
    </w:r>
    <w:r w:rsidR="0045035F">
      <w:rPr>
        <w:lang w:val="fr-FR"/>
      </w:rPr>
      <w:t>Document date</w:t>
    </w:r>
    <w:r>
      <w:fldChar w:fldCharType="end"/>
    </w:r>
    <w:r w:rsidRPr="00943F85">
      <w:rPr>
        <w:lang w:val="fr-FR"/>
      </w:rPr>
      <w:tab/>
    </w:r>
    <w:r w:rsidRPr="00943F85">
      <w:rPr>
        <w:rStyle w:val="PageNumber"/>
        <w:szCs w:val="15"/>
        <w:lang w:val="fr-FR"/>
      </w:rPr>
      <w:t xml:space="preserve">P </w:t>
    </w:r>
    <w:r w:rsidRPr="00C907DF">
      <w:rPr>
        <w:rStyle w:val="PageNumber"/>
        <w:szCs w:val="15"/>
      </w:rPr>
      <w:fldChar w:fldCharType="begin"/>
    </w:r>
    <w:r w:rsidRPr="00943F85">
      <w:rPr>
        <w:rStyle w:val="PageNumber"/>
        <w:szCs w:val="15"/>
        <w:lang w:val="fr-FR"/>
      </w:rPr>
      <w:instrText xml:space="preserve">PAGE  </w:instrText>
    </w:r>
    <w:r w:rsidRPr="00C907DF">
      <w:rPr>
        <w:rStyle w:val="PageNumber"/>
        <w:szCs w:val="15"/>
      </w:rPr>
      <w:fldChar w:fldCharType="separate"/>
    </w:r>
    <w:r w:rsidR="009701A6">
      <w:rPr>
        <w:rStyle w:val="PageNumber"/>
        <w:szCs w:val="15"/>
        <w:lang w:val="fr-FR"/>
      </w:rPr>
      <w:t>6</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A5D2E" w14:textId="77777777" w:rsidR="001F73B0" w:rsidRDefault="001F73B0" w:rsidP="003274DB">
      <w:r>
        <w:separator/>
      </w:r>
    </w:p>
    <w:p w14:paraId="79156561" w14:textId="77777777" w:rsidR="001F73B0" w:rsidRDefault="001F73B0"/>
  </w:footnote>
  <w:footnote w:type="continuationSeparator" w:id="0">
    <w:p w14:paraId="42957597" w14:textId="77777777" w:rsidR="001F73B0" w:rsidRDefault="001F73B0" w:rsidP="003274DB">
      <w:r>
        <w:continuationSeparator/>
      </w:r>
    </w:p>
    <w:p w14:paraId="7ACCECA1" w14:textId="77777777" w:rsidR="001F73B0" w:rsidRDefault="001F73B0"/>
  </w:footnote>
  <w:footnote w:id="1">
    <w:p w14:paraId="6FB6D7A0" w14:textId="77777777" w:rsidR="00766186" w:rsidRPr="001408DB" w:rsidRDefault="00766186" w:rsidP="00766186">
      <w:pPr>
        <w:pStyle w:val="FootnoteText"/>
        <w:rPr>
          <w:lang w:val="en-US"/>
        </w:rPr>
      </w:pPr>
      <w:r>
        <w:rPr>
          <w:rStyle w:val="FootnoteReference"/>
        </w:rPr>
        <w:footnoteRef/>
      </w:r>
      <w:r w:rsidRPr="001408DB">
        <w:rPr>
          <w:lang w:val="en-US"/>
        </w:rPr>
        <w:t xml:space="preserve"> Including technical, operational and legal aspects</w:t>
      </w:r>
    </w:p>
  </w:footnote>
  <w:footnote w:id="2">
    <w:p w14:paraId="4B82B345" w14:textId="77777777" w:rsidR="00D23DD1" w:rsidRDefault="00D23DD1" w:rsidP="00D23DD1">
      <w:pPr>
        <w:pStyle w:val="FootnoteText"/>
        <w:rPr>
          <w:ins w:id="24" w:author="ESSP " w:date="2018-11-21T11:35:00Z"/>
        </w:rPr>
      </w:pPr>
      <w:ins w:id="25" w:author="ESSP " w:date="2018-11-21T11:35:00Z">
        <w:r>
          <w:rPr>
            <w:rStyle w:val="FootnoteReference"/>
          </w:rPr>
          <w:footnoteRef/>
        </w:r>
        <w:r>
          <w:t>Some</w:t>
        </w:r>
        <w:r w:rsidRPr="00D5212F">
          <w:t xml:space="preserve"> states may</w:t>
        </w:r>
        <w:r>
          <w:t xml:space="preserve"> also</w:t>
        </w:r>
        <w:r w:rsidRPr="00D5212F">
          <w:t xml:space="preserve"> monitor the MSI at point of delivery to the mariner.</w:t>
        </w:r>
      </w:ins>
    </w:p>
  </w:footnote>
  <w:footnote w:id="3">
    <w:p w14:paraId="36680923" w14:textId="77777777" w:rsidR="00D23DD1" w:rsidRPr="00FD1C8E" w:rsidRDefault="00D23DD1" w:rsidP="00D23DD1">
      <w:pPr>
        <w:pStyle w:val="FootnoteText"/>
        <w:rPr>
          <w:lang w:val="en-US"/>
        </w:rPr>
      </w:pPr>
      <w:r>
        <w:rPr>
          <w:rStyle w:val="FootnoteReference"/>
        </w:rPr>
        <w:footnoteRef/>
      </w:r>
      <w:r w:rsidRPr="00FD1C8E">
        <w:rPr>
          <w:lang w:val="en-US"/>
        </w:rPr>
        <w:t xml:space="preserve"> </w:t>
      </w:r>
      <w:r>
        <w:rPr>
          <w:lang w:val="en-US"/>
        </w:rPr>
        <w:t>NAVAREA warning is the MSI of temporary nature applicable to one of the 21 navigational areas in the world.</w:t>
      </w:r>
    </w:p>
  </w:footnote>
  <w:footnote w:id="4">
    <w:p w14:paraId="5033608D" w14:textId="77777777" w:rsidR="00D23DD1" w:rsidRPr="00FD1C8E" w:rsidRDefault="00D23DD1" w:rsidP="00D23DD1">
      <w:pPr>
        <w:pStyle w:val="FootnoteText"/>
        <w:spacing w:after="60"/>
        <w:rPr>
          <w:lang w:val="en-US"/>
        </w:rPr>
      </w:pPr>
      <w:r>
        <w:rPr>
          <w:rStyle w:val="FootnoteReference"/>
        </w:rPr>
        <w:footnoteRef/>
      </w:r>
      <w:r w:rsidRPr="00FD1C8E">
        <w:rPr>
          <w:lang w:val="en-US"/>
        </w:rPr>
        <w:t xml:space="preserve"> </w:t>
      </w:r>
      <w:r>
        <w:rPr>
          <w:lang w:val="en-US"/>
        </w:rPr>
        <w:t>Notices to Mariners (</w:t>
      </w:r>
      <w:r>
        <w:rPr>
          <w:lang w:val="en-US"/>
        </w:rPr>
        <w:t>NtM) is the MSI permanent information published by the National Hydrographic Office.</w:t>
      </w:r>
    </w:p>
  </w:footnote>
  <w:footnote w:id="5">
    <w:p w14:paraId="5E0BDD15" w14:textId="77777777" w:rsidR="00D23DD1" w:rsidRPr="00D95DAB" w:rsidRDefault="00D23DD1" w:rsidP="00D23DD1">
      <w:pPr>
        <w:pStyle w:val="FootnoteText"/>
        <w:spacing w:after="60"/>
      </w:pPr>
      <w:r>
        <w:rPr>
          <w:rStyle w:val="FootnoteReference"/>
        </w:rPr>
        <w:footnoteRef/>
      </w:r>
      <w:r w:rsidRPr="00D95DAB">
        <w:t xml:space="preserve"> </w:t>
      </w:r>
      <w:r>
        <w:rPr>
          <w:lang w:val="en-US"/>
        </w:rPr>
        <w:t>Coastal or local</w:t>
      </w:r>
      <w:r w:rsidRPr="00FD1C8E">
        <w:rPr>
          <w:lang w:val="en-US"/>
        </w:rPr>
        <w:t xml:space="preserve"> warning</w:t>
      </w:r>
      <w:r>
        <w:rPr>
          <w:lang w:val="en-US"/>
        </w:rPr>
        <w:t>s are</w:t>
      </w:r>
      <w:r w:rsidRPr="00FD1C8E">
        <w:rPr>
          <w:lang w:val="en-US"/>
        </w:rPr>
        <w:t xml:space="preserve"> the MSI of temporary nature applicable to </w:t>
      </w:r>
      <w:r>
        <w:rPr>
          <w:lang w:val="en-US"/>
        </w:rPr>
        <w:t>a coastal or local area</w:t>
      </w:r>
      <w:r w:rsidRPr="00FD1C8E">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42AD1" w14:textId="284839F2" w:rsidR="001F73B0" w:rsidRDefault="0045035F">
    <w:pPr>
      <w:pStyle w:val="Header"/>
    </w:pPr>
    <w:r>
      <w:rPr>
        <w:noProof/>
      </w:rPr>
      <w:pict w14:anchorId="69C43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0" o:spid="_x0000_s2050" type="#_x0000_t136" style="position:absolute;margin-left:0;margin-top:0;width:586.05pt;height:73.25pt;rotation:315;z-index:-25162137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F2E30" w14:textId="335065A0" w:rsidR="001F73B0" w:rsidRDefault="0045035F" w:rsidP="00200D45">
    <w:pPr>
      <w:pStyle w:val="Header"/>
      <w:jc w:val="right"/>
    </w:pPr>
    <w:r>
      <w:rPr>
        <w:noProof/>
      </w:rPr>
      <w:pict w14:anchorId="3FD29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1" o:spid="_x0000_s2051" type="#_x0000_t136" style="position:absolute;left:0;text-align:left;margin-left:0;margin-top:0;width:586.05pt;height:73.25pt;rotation:315;z-index:-25161932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1F73B0">
      <w:t>ENG9-</w:t>
    </w:r>
    <w:r>
      <w:t>10.6.1</w:t>
    </w:r>
    <w:bookmarkStart w:id="0" w:name="_GoBack"/>
    <w:bookmarkEnd w:id="0"/>
  </w:p>
  <w:p w14:paraId="0D8C1D21" w14:textId="559C9D95" w:rsidR="001F73B0" w:rsidRDefault="001F73B0" w:rsidP="00200D45">
    <w:pPr>
      <w:pStyle w:val="Header"/>
      <w:jc w:val="right"/>
    </w:pPr>
  </w:p>
  <w:p w14:paraId="53462CF7" w14:textId="77777777" w:rsidR="001F73B0" w:rsidRDefault="001F73B0" w:rsidP="008747E0">
    <w:pPr>
      <w:pStyle w:val="Header"/>
    </w:pPr>
  </w:p>
  <w:p w14:paraId="4637DF7D" w14:textId="77777777" w:rsidR="001F73B0" w:rsidRDefault="001F73B0" w:rsidP="008747E0">
    <w:pPr>
      <w:pStyle w:val="Header"/>
    </w:pPr>
  </w:p>
  <w:p w14:paraId="68859D7E" w14:textId="77777777" w:rsidR="001F73B0" w:rsidRDefault="001F73B0" w:rsidP="008747E0">
    <w:pPr>
      <w:pStyle w:val="Header"/>
    </w:pPr>
  </w:p>
  <w:p w14:paraId="68F7D7DE" w14:textId="77777777" w:rsidR="001F73B0" w:rsidRDefault="001F73B0" w:rsidP="008747E0">
    <w:pPr>
      <w:pStyle w:val="Header"/>
    </w:pPr>
    <w:r>
      <w:rPr>
        <w:noProof/>
        <w:lang w:eastAsia="en-GB"/>
      </w:rPr>
      <w:drawing>
        <wp:anchor distT="0" distB="0" distL="114300" distR="114300" simplePos="0" relativeHeight="251662848"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1F73B0" w:rsidRPr="00ED2A8D" w:rsidRDefault="001F73B0" w:rsidP="008747E0">
    <w:pPr>
      <w:pStyle w:val="Header"/>
    </w:pPr>
  </w:p>
  <w:p w14:paraId="2359230C" w14:textId="77777777" w:rsidR="001F73B0" w:rsidRPr="00ED2A8D" w:rsidRDefault="001F73B0"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35980" w14:textId="3CA11B32" w:rsidR="001F73B0" w:rsidRDefault="0045035F">
    <w:pPr>
      <w:pStyle w:val="Header"/>
    </w:pPr>
    <w:r>
      <w:rPr>
        <w:noProof/>
      </w:rPr>
      <w:pict w14:anchorId="376F1C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09" o:spid="_x0000_s2049" type="#_x0000_t136" style="position:absolute;margin-left:0;margin-top:0;width:586.05pt;height:73.25pt;rotation:315;z-index:-25162342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1F73B0">
      <w:rPr>
        <w:noProof/>
        <w:lang w:eastAsia="en-GB"/>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1F73B0" w:rsidRDefault="001F73B0">
    <w:pPr>
      <w:pStyle w:val="Header"/>
    </w:pPr>
  </w:p>
  <w:p w14:paraId="457BCDF6" w14:textId="77777777" w:rsidR="001F73B0" w:rsidRDefault="001F73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414C" w14:textId="2E51B674" w:rsidR="001F73B0" w:rsidRDefault="0045035F">
    <w:pPr>
      <w:pStyle w:val="Header"/>
    </w:pPr>
    <w:r>
      <w:rPr>
        <w:noProof/>
      </w:rPr>
      <w:pict w14:anchorId="440C7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3" o:spid="_x0000_s2053"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850CF" w14:textId="6E1A9D31" w:rsidR="001F73B0" w:rsidRPr="00ED2A8D" w:rsidRDefault="0045035F" w:rsidP="008747E0">
    <w:pPr>
      <w:pStyle w:val="Header"/>
    </w:pPr>
    <w:r>
      <w:rPr>
        <w:noProof/>
      </w:rPr>
      <w:pict w14:anchorId="77680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4" o:spid="_x0000_s2054" type="#_x0000_t136" style="position:absolute;margin-left:0;margin-top:0;width:586.05pt;height:73.25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1F73B0">
      <w:rPr>
        <w:noProof/>
        <w:lang w:eastAsia="en-GB"/>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1D7CD" w14:textId="77777777" w:rsidR="001F73B0" w:rsidRDefault="001F73B0" w:rsidP="008747E0">
    <w:pPr>
      <w:pStyle w:val="Header"/>
    </w:pPr>
  </w:p>
  <w:p w14:paraId="7CF7893F" w14:textId="77777777" w:rsidR="001F73B0" w:rsidRDefault="001F73B0" w:rsidP="008747E0">
    <w:pPr>
      <w:pStyle w:val="Header"/>
    </w:pPr>
  </w:p>
  <w:p w14:paraId="55A0B421" w14:textId="5AAA95B1" w:rsidR="001F73B0" w:rsidRPr="00441393" w:rsidRDefault="001F73B0" w:rsidP="00441393">
    <w:pPr>
      <w:pStyle w:val="Contents"/>
    </w:pPr>
    <w:r>
      <w:t>DOCUMENT REVISION</w:t>
    </w:r>
  </w:p>
  <w:p w14:paraId="5B698B96" w14:textId="77777777" w:rsidR="001F73B0" w:rsidRPr="00ED2A8D" w:rsidRDefault="001F73B0" w:rsidP="008747E0">
    <w:pPr>
      <w:pStyle w:val="Header"/>
    </w:pPr>
  </w:p>
  <w:p w14:paraId="7B1CF08D" w14:textId="77777777" w:rsidR="001F73B0" w:rsidRPr="00AC33A2" w:rsidRDefault="001F73B0"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D7B9C" w14:textId="2A2FC8E9" w:rsidR="001F73B0" w:rsidRDefault="0045035F">
    <w:pPr>
      <w:pStyle w:val="Header"/>
    </w:pPr>
    <w:r>
      <w:rPr>
        <w:noProof/>
      </w:rPr>
      <w:pict w14:anchorId="154C46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2" o:spid="_x0000_s2052"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23FAF" w14:textId="228018DC" w:rsidR="001F73B0" w:rsidRDefault="0045035F">
    <w:pPr>
      <w:pStyle w:val="Header"/>
    </w:pPr>
    <w:r>
      <w:rPr>
        <w:noProof/>
      </w:rPr>
      <w:pict w14:anchorId="7B6666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6" o:spid="_x0000_s2056" type="#_x0000_t136" style="position:absolute;margin-left:0;margin-top:0;width:586.05pt;height:73.25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D6DB5" w14:textId="03BBDD8D" w:rsidR="001F73B0" w:rsidRPr="00667792" w:rsidRDefault="0045035F" w:rsidP="00667792">
    <w:pPr>
      <w:pStyle w:val="Header"/>
    </w:pPr>
    <w:r>
      <w:rPr>
        <w:noProof/>
      </w:rPr>
      <w:pict w14:anchorId="502DA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7" o:spid="_x0000_s2057" type="#_x0000_t136" style="position:absolute;margin-left:0;margin-top:0;width:586.05pt;height:73.25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r w:rsidR="001F73B0">
      <w:rPr>
        <w:noProof/>
        <w:lang w:eastAsia="en-GB"/>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8794B" w14:textId="1FE21FA5" w:rsidR="001F73B0" w:rsidRDefault="0045035F">
    <w:pPr>
      <w:pStyle w:val="Header"/>
    </w:pPr>
    <w:r>
      <w:rPr>
        <w:noProof/>
      </w:rPr>
      <w:pict w14:anchorId="6CFF7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7044615" o:spid="_x0000_s2055" type="#_x0000_t136" style="position:absolute;margin-left:0;margin-top:0;width:586.05pt;height:73.25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247004A"/>
    <w:multiLevelType w:val="hybridMultilevel"/>
    <w:tmpl w:val="6CC8CD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C74683"/>
    <w:multiLevelType w:val="multilevel"/>
    <w:tmpl w:val="C1544138"/>
    <w:lvl w:ilvl="0">
      <w:start w:val="1"/>
      <w:numFmt w:val="bullet"/>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upperLetter"/>
      <w:lvlText w:val="%2."/>
      <w:lvlJc w:val="left"/>
      <w:pPr>
        <w:tabs>
          <w:tab w:val="num" w:pos="340"/>
        </w:tabs>
        <w:ind w:left="680" w:hanging="340"/>
      </w:pPr>
      <w:rPr>
        <w:rFonts w:hint="default"/>
        <w:b/>
        <w:i w:val="0"/>
        <w:color w:val="auto"/>
        <w:sz w:val="16"/>
      </w:rPr>
    </w:lvl>
    <w:lvl w:ilvl="2">
      <w:start w:val="1"/>
      <w:numFmt w:val="upperLetter"/>
      <w:lvlText w:val="%3."/>
      <w:lvlJc w:val="left"/>
      <w:pPr>
        <w:ind w:left="1020" w:hanging="340"/>
      </w:pPr>
      <w:rPr>
        <w:rFonts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3" w15:restartNumberingAfterBreak="0">
    <w:nsid w:val="0A27269A"/>
    <w:multiLevelType w:val="hybridMultilevel"/>
    <w:tmpl w:val="EE061D12"/>
    <w:lvl w:ilvl="0" w:tplc="E368C1F8">
      <w:start w:val="1"/>
      <w:numFmt w:val="bullet"/>
      <w:lvlText w:val="-"/>
      <w:lvlJc w:val="left"/>
      <w:pPr>
        <w:ind w:left="720" w:hanging="360"/>
      </w:pPr>
      <w:rPr>
        <w:rFonts w:ascii="Times New Roman" w:eastAsia="Times New Roman" w:hAnsi="Times New Roman" w:cs="Times New Roman"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EB267E9"/>
    <w:multiLevelType w:val="hybridMultilevel"/>
    <w:tmpl w:val="45E008C6"/>
    <w:lvl w:ilvl="0" w:tplc="1BB6644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F501D27"/>
    <w:multiLevelType w:val="hybridMultilevel"/>
    <w:tmpl w:val="C66E23E6"/>
    <w:lvl w:ilvl="0" w:tplc="3EF49124">
      <w:start w:val="1"/>
      <w:numFmt w:val="bullet"/>
      <w:lvlText w:val=""/>
      <w:lvlJc w:val="left"/>
      <w:pPr>
        <w:ind w:left="360" w:hanging="360"/>
      </w:pPr>
      <w:rPr>
        <w:rFonts w:ascii="Symbol" w:hAnsi="Symbol" w:hint="default"/>
        <w:color w:val="00558C"/>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6F35C7"/>
    <w:multiLevelType w:val="multilevel"/>
    <w:tmpl w:val="C1544138"/>
    <w:lvl w:ilvl="0">
      <w:start w:val="1"/>
      <w:numFmt w:val="bullet"/>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upperLetter"/>
      <w:lvlText w:val="%2."/>
      <w:lvlJc w:val="left"/>
      <w:pPr>
        <w:tabs>
          <w:tab w:val="num" w:pos="340"/>
        </w:tabs>
        <w:ind w:left="680" w:hanging="340"/>
      </w:pPr>
      <w:rPr>
        <w:rFonts w:hint="default"/>
        <w:b/>
        <w:i w:val="0"/>
        <w:color w:val="auto"/>
        <w:sz w:val="16"/>
      </w:rPr>
    </w:lvl>
    <w:lvl w:ilvl="2">
      <w:start w:val="1"/>
      <w:numFmt w:val="upperLetter"/>
      <w:lvlText w:val="%3."/>
      <w:lvlJc w:val="left"/>
      <w:pPr>
        <w:ind w:left="1020" w:hanging="340"/>
      </w:pPr>
      <w:rPr>
        <w:rFonts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10" w15:restartNumberingAfterBreak="0">
    <w:nsid w:val="13DB7CF5"/>
    <w:multiLevelType w:val="hybridMultilevel"/>
    <w:tmpl w:val="268C5020"/>
    <w:lvl w:ilvl="0" w:tplc="B01CC9C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6102258"/>
    <w:multiLevelType w:val="multilevel"/>
    <w:tmpl w:val="B5E0F12C"/>
    <w:lvl w:ilvl="0">
      <w:start w:val="1"/>
      <w:numFmt w:val="decimal"/>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698675D"/>
    <w:multiLevelType w:val="hybridMultilevel"/>
    <w:tmpl w:val="622EF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094A2C"/>
    <w:multiLevelType w:val="hybridMultilevel"/>
    <w:tmpl w:val="7ADCC252"/>
    <w:lvl w:ilvl="0" w:tplc="0809000F">
      <w:start w:val="1"/>
      <w:numFmt w:val="decimal"/>
      <w:lvlText w:val="%1."/>
      <w:lvlJc w:val="left"/>
      <w:pPr>
        <w:ind w:left="720" w:hanging="360"/>
      </w:pPr>
    </w:lvl>
    <w:lvl w:ilvl="1" w:tplc="0C0A000F">
      <w:start w:val="1"/>
      <w:numFmt w:val="decimal"/>
      <w:lvlText w:val="%2."/>
      <w:lvlJc w:val="left"/>
      <w:pPr>
        <w:ind w:left="1440" w:hanging="360"/>
      </w:pPr>
    </w:lvl>
    <w:lvl w:ilvl="2" w:tplc="08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7656B7"/>
    <w:multiLevelType w:val="hybridMultilevel"/>
    <w:tmpl w:val="EF040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A094E74"/>
    <w:multiLevelType w:val="hybridMultilevel"/>
    <w:tmpl w:val="30DCCA86"/>
    <w:lvl w:ilvl="0" w:tplc="0809000F">
      <w:start w:val="1"/>
      <w:numFmt w:val="decimal"/>
      <w:lvlText w:val="%1."/>
      <w:lvlJc w:val="left"/>
      <w:pPr>
        <w:ind w:left="720" w:hanging="360"/>
      </w:pPr>
      <w:rPr>
        <w:rFonts w:hint="default"/>
      </w:rPr>
    </w:lvl>
    <w:lvl w:ilvl="1" w:tplc="0C0A0001">
      <w:start w:val="1"/>
      <w:numFmt w:val="bullet"/>
      <w:lvlText w:val=""/>
      <w:lvlJc w:val="left"/>
      <w:pPr>
        <w:ind w:left="1440" w:hanging="360"/>
      </w:pPr>
      <w:rPr>
        <w:rFonts w:ascii="Symbol" w:hAnsi="Symbol" w:hint="default"/>
      </w:rPr>
    </w:lvl>
    <w:lvl w:ilvl="2" w:tplc="98FA59E2">
      <w:start w:val="6"/>
      <w:numFmt w:val="bullet"/>
      <w:lvlText w:val="-"/>
      <w:lvlJc w:val="left"/>
      <w:pPr>
        <w:ind w:left="2340" w:hanging="360"/>
      </w:pPr>
      <w:rPr>
        <w:rFonts w:ascii="Verdana" w:eastAsiaTheme="minorHAnsi" w:hAnsi="Verdana" w:cstheme="minorBidi"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AD31E55"/>
    <w:multiLevelType w:val="hybridMultilevel"/>
    <w:tmpl w:val="9B1ABD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31A36522"/>
    <w:multiLevelType w:val="multilevel"/>
    <w:tmpl w:val="693462E6"/>
    <w:lvl w:ilvl="0">
      <w:start w:val="1"/>
      <w:numFmt w:val="bullet"/>
      <w:pStyle w:val="bulleted"/>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num" w:pos="340"/>
        </w:tabs>
        <w:ind w:left="680" w:hanging="340"/>
      </w:pPr>
      <w:rPr>
        <w:rFonts w:ascii="Wingdings" w:hAnsi="Wingdings" w:hint="default"/>
        <w:b/>
        <w:i w:val="0"/>
        <w:color w:val="auto"/>
        <w:sz w:val="16"/>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B600A9"/>
    <w:multiLevelType w:val="hybridMultilevel"/>
    <w:tmpl w:val="EBFA6DBE"/>
    <w:lvl w:ilvl="0" w:tplc="0809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98FA59E2">
      <w:start w:val="6"/>
      <w:numFmt w:val="bullet"/>
      <w:lvlText w:val="-"/>
      <w:lvlJc w:val="left"/>
      <w:pPr>
        <w:ind w:left="2340" w:hanging="360"/>
      </w:pPr>
      <w:rPr>
        <w:rFonts w:ascii="Verdana" w:eastAsiaTheme="minorHAnsi" w:hAnsi="Verdana" w:cstheme="minorBidi"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9A41601"/>
    <w:multiLevelType w:val="hybridMultilevel"/>
    <w:tmpl w:val="C9C04CF0"/>
    <w:lvl w:ilvl="0" w:tplc="3EF49124">
      <w:start w:val="1"/>
      <w:numFmt w:val="bullet"/>
      <w:lvlText w:val=""/>
      <w:lvlJc w:val="left"/>
      <w:pPr>
        <w:ind w:left="360" w:hanging="360"/>
      </w:pPr>
      <w:rPr>
        <w:rFonts w:ascii="Symbol" w:hAnsi="Symbol" w:hint="default"/>
        <w:color w:val="00558C"/>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AEE6A48"/>
    <w:multiLevelType w:val="hybridMultilevel"/>
    <w:tmpl w:val="FC5AA47A"/>
    <w:lvl w:ilvl="0" w:tplc="0809000F">
      <w:start w:val="1"/>
      <w:numFmt w:val="decimal"/>
      <w:lvlText w:val="%1."/>
      <w:lvlJc w:val="left"/>
      <w:pPr>
        <w:ind w:left="720" w:hanging="360"/>
      </w:pPr>
    </w:lvl>
    <w:lvl w:ilvl="1" w:tplc="0C0A000F">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8D554E7"/>
    <w:multiLevelType w:val="hybridMultilevel"/>
    <w:tmpl w:val="83001F9E"/>
    <w:lvl w:ilvl="0" w:tplc="3EF49124">
      <w:start w:val="1"/>
      <w:numFmt w:val="bullet"/>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5BE1DF9"/>
    <w:multiLevelType w:val="hybridMultilevel"/>
    <w:tmpl w:val="4630F012"/>
    <w:lvl w:ilvl="0" w:tplc="9086F130">
      <w:start w:val="1"/>
      <w:numFmt w:val="bullet"/>
      <w:lvlText w:val=""/>
      <w:lvlJc w:val="left"/>
      <w:pPr>
        <w:ind w:left="927" w:hanging="360"/>
      </w:pPr>
      <w:rPr>
        <w:rFonts w:ascii="Wingdings 2" w:hAnsi="Wingdings 2" w:hint="default"/>
        <w:color w:val="009FDF"/>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5CEA56C4"/>
    <w:multiLevelType w:val="multilevel"/>
    <w:tmpl w:val="C1544138"/>
    <w:lvl w:ilvl="0">
      <w:start w:val="1"/>
      <w:numFmt w:val="bullet"/>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upperLetter"/>
      <w:lvlText w:val="%2."/>
      <w:lvlJc w:val="left"/>
      <w:pPr>
        <w:tabs>
          <w:tab w:val="num" w:pos="340"/>
        </w:tabs>
        <w:ind w:left="680" w:hanging="340"/>
      </w:pPr>
      <w:rPr>
        <w:rFonts w:hint="default"/>
        <w:b/>
        <w:i w:val="0"/>
        <w:color w:val="auto"/>
        <w:sz w:val="16"/>
      </w:rPr>
    </w:lvl>
    <w:lvl w:ilvl="2">
      <w:start w:val="1"/>
      <w:numFmt w:val="upperLetter"/>
      <w:lvlText w:val="%3."/>
      <w:lvlJc w:val="left"/>
      <w:pPr>
        <w:ind w:left="1020" w:hanging="340"/>
      </w:pPr>
      <w:rPr>
        <w:rFonts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34" w15:restartNumberingAfterBreak="0">
    <w:nsid w:val="5E55342C"/>
    <w:multiLevelType w:val="hybridMultilevel"/>
    <w:tmpl w:val="4170DEDA"/>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0EF411A"/>
    <w:multiLevelType w:val="hybridMultilevel"/>
    <w:tmpl w:val="6CC2C85A"/>
    <w:lvl w:ilvl="0" w:tplc="08140001">
      <w:start w:val="1"/>
      <w:numFmt w:val="bullet"/>
      <w:lvlText w:val=""/>
      <w:lvlJc w:val="left"/>
      <w:pPr>
        <w:ind w:left="720" w:hanging="360"/>
      </w:pPr>
      <w:rPr>
        <w:rFonts w:ascii="Symbol" w:hAnsi="Symbol" w:hint="default"/>
      </w:rPr>
    </w:lvl>
    <w:lvl w:ilvl="1" w:tplc="08140003">
      <w:start w:val="1"/>
      <w:numFmt w:val="bullet"/>
      <w:lvlText w:val="o"/>
      <w:lvlJc w:val="left"/>
      <w:pPr>
        <w:ind w:left="1440" w:hanging="360"/>
      </w:pPr>
      <w:rPr>
        <w:rFonts w:ascii="Courier New" w:hAnsi="Courier New" w:cs="Courier New" w:hint="default"/>
      </w:rPr>
    </w:lvl>
    <w:lvl w:ilvl="2" w:tplc="08140005" w:tentative="1">
      <w:start w:val="1"/>
      <w:numFmt w:val="bullet"/>
      <w:lvlText w:val=""/>
      <w:lvlJc w:val="left"/>
      <w:pPr>
        <w:ind w:left="2160" w:hanging="360"/>
      </w:pPr>
      <w:rPr>
        <w:rFonts w:ascii="Wingdings" w:hAnsi="Wingdings" w:hint="default"/>
      </w:rPr>
    </w:lvl>
    <w:lvl w:ilvl="3" w:tplc="08140001" w:tentative="1">
      <w:start w:val="1"/>
      <w:numFmt w:val="bullet"/>
      <w:lvlText w:val=""/>
      <w:lvlJc w:val="left"/>
      <w:pPr>
        <w:ind w:left="2880" w:hanging="360"/>
      </w:pPr>
      <w:rPr>
        <w:rFonts w:ascii="Symbol" w:hAnsi="Symbol" w:hint="default"/>
      </w:rPr>
    </w:lvl>
    <w:lvl w:ilvl="4" w:tplc="08140003" w:tentative="1">
      <w:start w:val="1"/>
      <w:numFmt w:val="bullet"/>
      <w:lvlText w:val="o"/>
      <w:lvlJc w:val="left"/>
      <w:pPr>
        <w:ind w:left="3600" w:hanging="360"/>
      </w:pPr>
      <w:rPr>
        <w:rFonts w:ascii="Courier New" w:hAnsi="Courier New" w:cs="Courier New" w:hint="default"/>
      </w:rPr>
    </w:lvl>
    <w:lvl w:ilvl="5" w:tplc="08140005" w:tentative="1">
      <w:start w:val="1"/>
      <w:numFmt w:val="bullet"/>
      <w:lvlText w:val=""/>
      <w:lvlJc w:val="left"/>
      <w:pPr>
        <w:ind w:left="4320" w:hanging="360"/>
      </w:pPr>
      <w:rPr>
        <w:rFonts w:ascii="Wingdings" w:hAnsi="Wingdings" w:hint="default"/>
      </w:rPr>
    </w:lvl>
    <w:lvl w:ilvl="6" w:tplc="08140001" w:tentative="1">
      <w:start w:val="1"/>
      <w:numFmt w:val="bullet"/>
      <w:lvlText w:val=""/>
      <w:lvlJc w:val="left"/>
      <w:pPr>
        <w:ind w:left="5040" w:hanging="360"/>
      </w:pPr>
      <w:rPr>
        <w:rFonts w:ascii="Symbol" w:hAnsi="Symbol" w:hint="default"/>
      </w:rPr>
    </w:lvl>
    <w:lvl w:ilvl="7" w:tplc="08140003" w:tentative="1">
      <w:start w:val="1"/>
      <w:numFmt w:val="bullet"/>
      <w:lvlText w:val="o"/>
      <w:lvlJc w:val="left"/>
      <w:pPr>
        <w:ind w:left="5760" w:hanging="360"/>
      </w:pPr>
      <w:rPr>
        <w:rFonts w:ascii="Courier New" w:hAnsi="Courier New" w:cs="Courier New" w:hint="default"/>
      </w:rPr>
    </w:lvl>
    <w:lvl w:ilvl="8" w:tplc="08140005" w:tentative="1">
      <w:start w:val="1"/>
      <w:numFmt w:val="bullet"/>
      <w:lvlText w:val=""/>
      <w:lvlJc w:val="left"/>
      <w:pPr>
        <w:ind w:left="6480" w:hanging="360"/>
      </w:pPr>
      <w:rPr>
        <w:rFonts w:ascii="Wingdings" w:hAnsi="Wingdings" w:hint="default"/>
      </w:rPr>
    </w:lvl>
  </w:abstractNum>
  <w:abstractNum w:abstractNumId="37" w15:restartNumberingAfterBreak="0">
    <w:nsid w:val="75D11EF8"/>
    <w:multiLevelType w:val="hybridMultilevel"/>
    <w:tmpl w:val="7F9E489A"/>
    <w:lvl w:ilvl="0" w:tplc="BC2C6A8E">
      <w:start w:val="1"/>
      <w:numFmt w:val="bullet"/>
      <w:lvlText w:val=""/>
      <w:lvlJc w:val="left"/>
      <w:pPr>
        <w:ind w:left="720" w:hanging="360"/>
      </w:pPr>
      <w:rPr>
        <w:rFonts w:ascii="Wingdings 2" w:hAnsi="Wingdings 2"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2B5DD2"/>
    <w:multiLevelType w:val="hybridMultilevel"/>
    <w:tmpl w:val="292AA3AE"/>
    <w:lvl w:ilvl="0" w:tplc="0809000F">
      <w:start w:val="1"/>
      <w:numFmt w:val="decimal"/>
      <w:lvlText w:val="%1."/>
      <w:lvlJc w:val="left"/>
      <w:pPr>
        <w:ind w:left="1068" w:hanging="360"/>
      </w:pPr>
      <w:rPr>
        <w:rFonts w:hint="default"/>
        <w:color w:val="00558C"/>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abstractNumId w:val="31"/>
  </w:num>
  <w:num w:numId="2">
    <w:abstractNumId w:val="40"/>
  </w:num>
  <w:num w:numId="3">
    <w:abstractNumId w:val="8"/>
  </w:num>
  <w:num w:numId="4">
    <w:abstractNumId w:val="25"/>
  </w:num>
  <w:num w:numId="5">
    <w:abstractNumId w:val="19"/>
  </w:num>
  <w:num w:numId="6">
    <w:abstractNumId w:val="11"/>
  </w:num>
  <w:num w:numId="7">
    <w:abstractNumId w:val="18"/>
  </w:num>
  <w:num w:numId="8">
    <w:abstractNumId w:val="7"/>
  </w:num>
  <w:num w:numId="9">
    <w:abstractNumId w:val="17"/>
  </w:num>
  <w:num w:numId="10">
    <w:abstractNumId w:val="20"/>
  </w:num>
  <w:num w:numId="11">
    <w:abstractNumId w:val="4"/>
  </w:num>
  <w:num w:numId="12">
    <w:abstractNumId w:val="30"/>
  </w:num>
  <w:num w:numId="13">
    <w:abstractNumId w:val="0"/>
  </w:num>
  <w:num w:numId="14">
    <w:abstractNumId w:val="35"/>
  </w:num>
  <w:num w:numId="15">
    <w:abstractNumId w:val="38"/>
  </w:num>
  <w:num w:numId="16">
    <w:abstractNumId w:val="16"/>
  </w:num>
  <w:num w:numId="17">
    <w:abstractNumId w:val="14"/>
  </w:num>
  <w:num w:numId="18">
    <w:abstractNumId w:val="39"/>
  </w:num>
  <w:num w:numId="19">
    <w:abstractNumId w:val="10"/>
  </w:num>
  <w:num w:numId="20">
    <w:abstractNumId w:val="15"/>
  </w:num>
  <w:num w:numId="21">
    <w:abstractNumId w:val="36"/>
  </w:num>
  <w:num w:numId="22">
    <w:abstractNumId w:val="1"/>
  </w:num>
  <w:num w:numId="23">
    <w:abstractNumId w:val="35"/>
  </w:num>
  <w:num w:numId="24">
    <w:abstractNumId w:val="3"/>
  </w:num>
  <w:num w:numId="25">
    <w:abstractNumId w:val="11"/>
  </w:num>
  <w:num w:numId="26">
    <w:abstractNumId w:val="6"/>
  </w:num>
  <w:num w:numId="27">
    <w:abstractNumId w:val="35"/>
  </w:num>
  <w:num w:numId="28">
    <w:abstractNumId w:val="35"/>
  </w:num>
  <w:num w:numId="29">
    <w:abstractNumId w:val="35"/>
  </w:num>
  <w:num w:numId="30">
    <w:abstractNumId w:val="5"/>
  </w:num>
  <w:num w:numId="31">
    <w:abstractNumId w:val="35"/>
  </w:num>
  <w:num w:numId="32">
    <w:abstractNumId w:val="21"/>
  </w:num>
  <w:num w:numId="33">
    <w:abstractNumId w:val="12"/>
  </w:num>
  <w:num w:numId="34">
    <w:abstractNumId w:val="34"/>
  </w:num>
  <w:num w:numId="35">
    <w:abstractNumId w:val="37"/>
  </w:num>
  <w:num w:numId="36">
    <w:abstractNumId w:val="32"/>
  </w:num>
  <w:num w:numId="37">
    <w:abstractNumId w:val="35"/>
  </w:num>
  <w:num w:numId="38">
    <w:abstractNumId w:val="35"/>
  </w:num>
  <w:num w:numId="39">
    <w:abstractNumId w:val="29"/>
  </w:num>
  <w:num w:numId="40">
    <w:abstractNumId w:val="24"/>
  </w:num>
  <w:num w:numId="41">
    <w:abstractNumId w:val="2"/>
  </w:num>
  <w:num w:numId="42">
    <w:abstractNumId w:val="33"/>
  </w:num>
  <w:num w:numId="43">
    <w:abstractNumId w:val="9"/>
  </w:num>
  <w:num w:numId="44">
    <w:abstractNumId w:val="22"/>
  </w:num>
  <w:num w:numId="45">
    <w:abstractNumId w:val="26"/>
  </w:num>
  <w:num w:numId="46">
    <w:abstractNumId w:val="28"/>
  </w:num>
  <w:num w:numId="47">
    <w:abstractNumId w:val="13"/>
  </w:num>
  <w:num w:numId="48">
    <w:abstractNumId w:val="23"/>
  </w:num>
  <w:num w:numId="49">
    <w:abstractNumId w:val="27"/>
  </w:num>
  <w:num w:numId="50">
    <w:abstractNumId w:val="4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AU" w:vendorID="64" w:dllVersion="6" w:nlCheck="1" w:checkStyle="1"/>
  <w:activeWritingStyle w:appName="MSWord" w:lang="es-ES" w:vendorID="64" w:dllVersion="6"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80B"/>
    <w:rsid w:val="00001F58"/>
    <w:rsid w:val="000033A6"/>
    <w:rsid w:val="000061DA"/>
    <w:rsid w:val="000076C8"/>
    <w:rsid w:val="00010EDB"/>
    <w:rsid w:val="00011371"/>
    <w:rsid w:val="0001139B"/>
    <w:rsid w:val="00012CC2"/>
    <w:rsid w:val="000153B8"/>
    <w:rsid w:val="0001616D"/>
    <w:rsid w:val="00016839"/>
    <w:rsid w:val="000174F9"/>
    <w:rsid w:val="000216C7"/>
    <w:rsid w:val="0002193D"/>
    <w:rsid w:val="000249C2"/>
    <w:rsid w:val="000258F6"/>
    <w:rsid w:val="00034621"/>
    <w:rsid w:val="0003658F"/>
    <w:rsid w:val="000379A7"/>
    <w:rsid w:val="00040EB8"/>
    <w:rsid w:val="0004470D"/>
    <w:rsid w:val="00044B42"/>
    <w:rsid w:val="00045968"/>
    <w:rsid w:val="00046816"/>
    <w:rsid w:val="00046BA1"/>
    <w:rsid w:val="00053D9E"/>
    <w:rsid w:val="00053E4A"/>
    <w:rsid w:val="000573EB"/>
    <w:rsid w:val="000576F3"/>
    <w:rsid w:val="00057B6D"/>
    <w:rsid w:val="00057B84"/>
    <w:rsid w:val="000618BB"/>
    <w:rsid w:val="00061A7B"/>
    <w:rsid w:val="00061BE8"/>
    <w:rsid w:val="000635C1"/>
    <w:rsid w:val="000660A7"/>
    <w:rsid w:val="00066A45"/>
    <w:rsid w:val="00075290"/>
    <w:rsid w:val="00076C86"/>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E5C6F"/>
    <w:rsid w:val="000F075C"/>
    <w:rsid w:val="000F0F9F"/>
    <w:rsid w:val="000F3187"/>
    <w:rsid w:val="000F3F43"/>
    <w:rsid w:val="000F58ED"/>
    <w:rsid w:val="000F7E32"/>
    <w:rsid w:val="0010560F"/>
    <w:rsid w:val="00110CE7"/>
    <w:rsid w:val="00111472"/>
    <w:rsid w:val="001133B4"/>
    <w:rsid w:val="00113D5B"/>
    <w:rsid w:val="00113F8F"/>
    <w:rsid w:val="0012009A"/>
    <w:rsid w:val="00125217"/>
    <w:rsid w:val="00131C59"/>
    <w:rsid w:val="001332FA"/>
    <w:rsid w:val="001349DB"/>
    <w:rsid w:val="00135AEB"/>
    <w:rsid w:val="00136E58"/>
    <w:rsid w:val="00146A3A"/>
    <w:rsid w:val="00150DDF"/>
    <w:rsid w:val="00152ADB"/>
    <w:rsid w:val="001547F9"/>
    <w:rsid w:val="001557A0"/>
    <w:rsid w:val="00157DE4"/>
    <w:rsid w:val="00161325"/>
    <w:rsid w:val="00162D4E"/>
    <w:rsid w:val="00163178"/>
    <w:rsid w:val="00163E55"/>
    <w:rsid w:val="00166B67"/>
    <w:rsid w:val="001829B2"/>
    <w:rsid w:val="001836E2"/>
    <w:rsid w:val="00184427"/>
    <w:rsid w:val="001875B1"/>
    <w:rsid w:val="001913E7"/>
    <w:rsid w:val="001924C8"/>
    <w:rsid w:val="0019315F"/>
    <w:rsid w:val="0019613B"/>
    <w:rsid w:val="001971BC"/>
    <w:rsid w:val="001A02C1"/>
    <w:rsid w:val="001B1EF2"/>
    <w:rsid w:val="001B2A35"/>
    <w:rsid w:val="001B339A"/>
    <w:rsid w:val="001C0372"/>
    <w:rsid w:val="001C07C3"/>
    <w:rsid w:val="001C1244"/>
    <w:rsid w:val="001C2FF5"/>
    <w:rsid w:val="001C43AD"/>
    <w:rsid w:val="001C5084"/>
    <w:rsid w:val="001C65CA"/>
    <w:rsid w:val="001C72B5"/>
    <w:rsid w:val="001D2E7A"/>
    <w:rsid w:val="001D3505"/>
    <w:rsid w:val="001D3992"/>
    <w:rsid w:val="001D4A3E"/>
    <w:rsid w:val="001D5673"/>
    <w:rsid w:val="001E0C2E"/>
    <w:rsid w:val="001E1779"/>
    <w:rsid w:val="001E1B6E"/>
    <w:rsid w:val="001E416D"/>
    <w:rsid w:val="001E51A0"/>
    <w:rsid w:val="001E5F91"/>
    <w:rsid w:val="001F24ED"/>
    <w:rsid w:val="001F2D52"/>
    <w:rsid w:val="001F3200"/>
    <w:rsid w:val="001F4EF8"/>
    <w:rsid w:val="001F5AB1"/>
    <w:rsid w:val="001F73B0"/>
    <w:rsid w:val="00200D45"/>
    <w:rsid w:val="00201337"/>
    <w:rsid w:val="002022EA"/>
    <w:rsid w:val="00203A62"/>
    <w:rsid w:val="002044E9"/>
    <w:rsid w:val="00205B17"/>
    <w:rsid w:val="00205D9B"/>
    <w:rsid w:val="00206D37"/>
    <w:rsid w:val="00210C07"/>
    <w:rsid w:val="00210E81"/>
    <w:rsid w:val="002169A0"/>
    <w:rsid w:val="00216E0C"/>
    <w:rsid w:val="002204DA"/>
    <w:rsid w:val="00220AB5"/>
    <w:rsid w:val="00221328"/>
    <w:rsid w:val="00223064"/>
    <w:rsid w:val="0022371A"/>
    <w:rsid w:val="00237785"/>
    <w:rsid w:val="00237B16"/>
    <w:rsid w:val="002417AD"/>
    <w:rsid w:val="00245974"/>
    <w:rsid w:val="00251FB9"/>
    <w:rsid w:val="002520AD"/>
    <w:rsid w:val="00252EC5"/>
    <w:rsid w:val="00255F65"/>
    <w:rsid w:val="0025660A"/>
    <w:rsid w:val="00257DF8"/>
    <w:rsid w:val="00257E4A"/>
    <w:rsid w:val="0026038D"/>
    <w:rsid w:val="00264532"/>
    <w:rsid w:val="002653F4"/>
    <w:rsid w:val="0027175D"/>
    <w:rsid w:val="002748C8"/>
    <w:rsid w:val="002842B1"/>
    <w:rsid w:val="0028486A"/>
    <w:rsid w:val="00286481"/>
    <w:rsid w:val="0028795B"/>
    <w:rsid w:val="00287BC5"/>
    <w:rsid w:val="0029377A"/>
    <w:rsid w:val="002951B7"/>
    <w:rsid w:val="0029793F"/>
    <w:rsid w:val="002A06B1"/>
    <w:rsid w:val="002A268A"/>
    <w:rsid w:val="002A28E8"/>
    <w:rsid w:val="002A4FBE"/>
    <w:rsid w:val="002A617C"/>
    <w:rsid w:val="002A71CF"/>
    <w:rsid w:val="002B33D3"/>
    <w:rsid w:val="002B3E9D"/>
    <w:rsid w:val="002B559C"/>
    <w:rsid w:val="002C3A44"/>
    <w:rsid w:val="002C4745"/>
    <w:rsid w:val="002C77F4"/>
    <w:rsid w:val="002D0869"/>
    <w:rsid w:val="002D78FE"/>
    <w:rsid w:val="002E2ABB"/>
    <w:rsid w:val="002E4993"/>
    <w:rsid w:val="002E5BAC"/>
    <w:rsid w:val="002E610E"/>
    <w:rsid w:val="002E7635"/>
    <w:rsid w:val="002F15D9"/>
    <w:rsid w:val="002F171D"/>
    <w:rsid w:val="002F265A"/>
    <w:rsid w:val="002F5412"/>
    <w:rsid w:val="0030413F"/>
    <w:rsid w:val="00305EFE"/>
    <w:rsid w:val="003062CA"/>
    <w:rsid w:val="00313B4B"/>
    <w:rsid w:val="00313D85"/>
    <w:rsid w:val="00315CE3"/>
    <w:rsid w:val="0031629B"/>
    <w:rsid w:val="003171CE"/>
    <w:rsid w:val="00320360"/>
    <w:rsid w:val="00322E33"/>
    <w:rsid w:val="003251FE"/>
    <w:rsid w:val="00325324"/>
    <w:rsid w:val="00325752"/>
    <w:rsid w:val="00326514"/>
    <w:rsid w:val="003274DB"/>
    <w:rsid w:val="00327FBF"/>
    <w:rsid w:val="00332A7B"/>
    <w:rsid w:val="00332B29"/>
    <w:rsid w:val="003343E0"/>
    <w:rsid w:val="003347C9"/>
    <w:rsid w:val="00335638"/>
    <w:rsid w:val="00335EAD"/>
    <w:rsid w:val="00337084"/>
    <w:rsid w:val="00341235"/>
    <w:rsid w:val="00345E37"/>
    <w:rsid w:val="00347D6B"/>
    <w:rsid w:val="00347F3E"/>
    <w:rsid w:val="00353229"/>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B7E10"/>
    <w:rsid w:val="003C6660"/>
    <w:rsid w:val="003C78F5"/>
    <w:rsid w:val="003C7C34"/>
    <w:rsid w:val="003D0F37"/>
    <w:rsid w:val="003D5150"/>
    <w:rsid w:val="003D73EA"/>
    <w:rsid w:val="003E0B0E"/>
    <w:rsid w:val="003E3F7D"/>
    <w:rsid w:val="003E6E7F"/>
    <w:rsid w:val="003E7897"/>
    <w:rsid w:val="003E7A39"/>
    <w:rsid w:val="003F0E56"/>
    <w:rsid w:val="003F1C3A"/>
    <w:rsid w:val="003F2B53"/>
    <w:rsid w:val="003F665B"/>
    <w:rsid w:val="004104AE"/>
    <w:rsid w:val="00410772"/>
    <w:rsid w:val="004109D8"/>
    <w:rsid w:val="00414DF5"/>
    <w:rsid w:val="00414E6C"/>
    <w:rsid w:val="00417202"/>
    <w:rsid w:val="00417508"/>
    <w:rsid w:val="00417725"/>
    <w:rsid w:val="00421E04"/>
    <w:rsid w:val="004229D9"/>
    <w:rsid w:val="0042358C"/>
    <w:rsid w:val="0042384E"/>
    <w:rsid w:val="00432C05"/>
    <w:rsid w:val="00436236"/>
    <w:rsid w:val="00437B61"/>
    <w:rsid w:val="00441264"/>
    <w:rsid w:val="00441393"/>
    <w:rsid w:val="00447CF0"/>
    <w:rsid w:val="0045035F"/>
    <w:rsid w:val="00451A2C"/>
    <w:rsid w:val="004544F4"/>
    <w:rsid w:val="00456F10"/>
    <w:rsid w:val="004627AD"/>
    <w:rsid w:val="00463413"/>
    <w:rsid w:val="004643C2"/>
    <w:rsid w:val="00466D84"/>
    <w:rsid w:val="0046755A"/>
    <w:rsid w:val="00467845"/>
    <w:rsid w:val="00473125"/>
    <w:rsid w:val="004745D2"/>
    <w:rsid w:val="00474746"/>
    <w:rsid w:val="00477D62"/>
    <w:rsid w:val="0048257A"/>
    <w:rsid w:val="004900EE"/>
    <w:rsid w:val="00491137"/>
    <w:rsid w:val="00492A8D"/>
    <w:rsid w:val="00493B17"/>
    <w:rsid w:val="004944C8"/>
    <w:rsid w:val="00494B38"/>
    <w:rsid w:val="00494CC4"/>
    <w:rsid w:val="0049734F"/>
    <w:rsid w:val="004A0AFE"/>
    <w:rsid w:val="004A0EBF"/>
    <w:rsid w:val="004A4585"/>
    <w:rsid w:val="004A4EC4"/>
    <w:rsid w:val="004B30C5"/>
    <w:rsid w:val="004B7686"/>
    <w:rsid w:val="004C06FA"/>
    <w:rsid w:val="004D0949"/>
    <w:rsid w:val="004D198D"/>
    <w:rsid w:val="004E0BBB"/>
    <w:rsid w:val="004E1D57"/>
    <w:rsid w:val="004E2F16"/>
    <w:rsid w:val="004E3FB8"/>
    <w:rsid w:val="004E7F67"/>
    <w:rsid w:val="004F2611"/>
    <w:rsid w:val="004F41B2"/>
    <w:rsid w:val="004F6196"/>
    <w:rsid w:val="00500F65"/>
    <w:rsid w:val="00503044"/>
    <w:rsid w:val="005044E6"/>
    <w:rsid w:val="005056DC"/>
    <w:rsid w:val="00506CD1"/>
    <w:rsid w:val="00510864"/>
    <w:rsid w:val="00517198"/>
    <w:rsid w:val="005179BE"/>
    <w:rsid w:val="00523666"/>
    <w:rsid w:val="00525922"/>
    <w:rsid w:val="00526234"/>
    <w:rsid w:val="00527784"/>
    <w:rsid w:val="005330C4"/>
    <w:rsid w:val="0053692E"/>
    <w:rsid w:val="005378A6"/>
    <w:rsid w:val="00540EA9"/>
    <w:rsid w:val="00544E56"/>
    <w:rsid w:val="0054657B"/>
    <w:rsid w:val="00552DAC"/>
    <w:rsid w:val="005558BC"/>
    <w:rsid w:val="00557434"/>
    <w:rsid w:val="0056169A"/>
    <w:rsid w:val="00563C4B"/>
    <w:rsid w:val="005679A6"/>
    <w:rsid w:val="00570585"/>
    <w:rsid w:val="005753AF"/>
    <w:rsid w:val="005757E6"/>
    <w:rsid w:val="005805D2"/>
    <w:rsid w:val="005940AE"/>
    <w:rsid w:val="00595415"/>
    <w:rsid w:val="005967DE"/>
    <w:rsid w:val="00597652"/>
    <w:rsid w:val="005A0703"/>
    <w:rsid w:val="005A080B"/>
    <w:rsid w:val="005B0A1F"/>
    <w:rsid w:val="005B12A5"/>
    <w:rsid w:val="005B1668"/>
    <w:rsid w:val="005B1810"/>
    <w:rsid w:val="005B43F6"/>
    <w:rsid w:val="005C06F1"/>
    <w:rsid w:val="005C161A"/>
    <w:rsid w:val="005C1BCB"/>
    <w:rsid w:val="005C2312"/>
    <w:rsid w:val="005C455E"/>
    <w:rsid w:val="005C4735"/>
    <w:rsid w:val="005C5C63"/>
    <w:rsid w:val="005C6CBD"/>
    <w:rsid w:val="005D03E9"/>
    <w:rsid w:val="005D304B"/>
    <w:rsid w:val="005D396C"/>
    <w:rsid w:val="005D6E5D"/>
    <w:rsid w:val="005E0626"/>
    <w:rsid w:val="005E26D8"/>
    <w:rsid w:val="005E2B4F"/>
    <w:rsid w:val="005E3989"/>
    <w:rsid w:val="005E3C1D"/>
    <w:rsid w:val="005E44E6"/>
    <w:rsid w:val="005E4659"/>
    <w:rsid w:val="005E5C19"/>
    <w:rsid w:val="005E657A"/>
    <w:rsid w:val="005E6FEE"/>
    <w:rsid w:val="005F01AC"/>
    <w:rsid w:val="005F1386"/>
    <w:rsid w:val="005F17C2"/>
    <w:rsid w:val="005F3DC7"/>
    <w:rsid w:val="005F3F56"/>
    <w:rsid w:val="006042F3"/>
    <w:rsid w:val="00606352"/>
    <w:rsid w:val="00610FC3"/>
    <w:rsid w:val="006127AC"/>
    <w:rsid w:val="00613FE7"/>
    <w:rsid w:val="00616B3E"/>
    <w:rsid w:val="00616E88"/>
    <w:rsid w:val="00617940"/>
    <w:rsid w:val="006256AA"/>
    <w:rsid w:val="006257CF"/>
    <w:rsid w:val="006305C5"/>
    <w:rsid w:val="00631C94"/>
    <w:rsid w:val="00631EDE"/>
    <w:rsid w:val="00633238"/>
    <w:rsid w:val="00634A78"/>
    <w:rsid w:val="00634B28"/>
    <w:rsid w:val="006353F3"/>
    <w:rsid w:val="00636B0B"/>
    <w:rsid w:val="00642025"/>
    <w:rsid w:val="00644EAC"/>
    <w:rsid w:val="0064538D"/>
    <w:rsid w:val="006456C2"/>
    <w:rsid w:val="00645F63"/>
    <w:rsid w:val="006467FF"/>
    <w:rsid w:val="00646E87"/>
    <w:rsid w:val="0064769A"/>
    <w:rsid w:val="006477EB"/>
    <w:rsid w:val="0065020A"/>
    <w:rsid w:val="0065107F"/>
    <w:rsid w:val="00653093"/>
    <w:rsid w:val="006541FF"/>
    <w:rsid w:val="00654980"/>
    <w:rsid w:val="006561DD"/>
    <w:rsid w:val="0066156A"/>
    <w:rsid w:val="00661946"/>
    <w:rsid w:val="00666061"/>
    <w:rsid w:val="00666303"/>
    <w:rsid w:val="00667424"/>
    <w:rsid w:val="00667792"/>
    <w:rsid w:val="00667821"/>
    <w:rsid w:val="00671677"/>
    <w:rsid w:val="00671C46"/>
    <w:rsid w:val="006750F2"/>
    <w:rsid w:val="006752D6"/>
    <w:rsid w:val="0067565A"/>
    <w:rsid w:val="00675E02"/>
    <w:rsid w:val="00680FF3"/>
    <w:rsid w:val="0068553C"/>
    <w:rsid w:val="0068569E"/>
    <w:rsid w:val="006857E3"/>
    <w:rsid w:val="00685F34"/>
    <w:rsid w:val="006917D5"/>
    <w:rsid w:val="006926FF"/>
    <w:rsid w:val="00695656"/>
    <w:rsid w:val="00696A41"/>
    <w:rsid w:val="006975A8"/>
    <w:rsid w:val="006A1012"/>
    <w:rsid w:val="006A506B"/>
    <w:rsid w:val="006A509C"/>
    <w:rsid w:val="006A570E"/>
    <w:rsid w:val="006B2BE8"/>
    <w:rsid w:val="006B3A0C"/>
    <w:rsid w:val="006B408B"/>
    <w:rsid w:val="006C1376"/>
    <w:rsid w:val="006C48F9"/>
    <w:rsid w:val="006D130E"/>
    <w:rsid w:val="006D2CC4"/>
    <w:rsid w:val="006D74A5"/>
    <w:rsid w:val="006D7580"/>
    <w:rsid w:val="006D7A02"/>
    <w:rsid w:val="006E0E7D"/>
    <w:rsid w:val="006E79F2"/>
    <w:rsid w:val="006F1C14"/>
    <w:rsid w:val="006F4DF2"/>
    <w:rsid w:val="006F6E50"/>
    <w:rsid w:val="006F7CAD"/>
    <w:rsid w:val="0070130A"/>
    <w:rsid w:val="00703A6A"/>
    <w:rsid w:val="007067BC"/>
    <w:rsid w:val="007113F8"/>
    <w:rsid w:val="00722236"/>
    <w:rsid w:val="007261DC"/>
    <w:rsid w:val="0072737A"/>
    <w:rsid w:val="00731DEE"/>
    <w:rsid w:val="007348D3"/>
    <w:rsid w:val="00734BC6"/>
    <w:rsid w:val="007357F4"/>
    <w:rsid w:val="007375F3"/>
    <w:rsid w:val="00740023"/>
    <w:rsid w:val="00742694"/>
    <w:rsid w:val="00747538"/>
    <w:rsid w:val="007541D3"/>
    <w:rsid w:val="007577D7"/>
    <w:rsid w:val="00762590"/>
    <w:rsid w:val="007653DF"/>
    <w:rsid w:val="00766186"/>
    <w:rsid w:val="00766B50"/>
    <w:rsid w:val="00770E5F"/>
    <w:rsid w:val="00770EF8"/>
    <w:rsid w:val="007715E8"/>
    <w:rsid w:val="00772167"/>
    <w:rsid w:val="00774005"/>
    <w:rsid w:val="00775353"/>
    <w:rsid w:val="00776004"/>
    <w:rsid w:val="00777FDC"/>
    <w:rsid w:val="00780430"/>
    <w:rsid w:val="00781AFC"/>
    <w:rsid w:val="00783266"/>
    <w:rsid w:val="0078486B"/>
    <w:rsid w:val="007851D2"/>
    <w:rsid w:val="00785A39"/>
    <w:rsid w:val="00787D8A"/>
    <w:rsid w:val="00790277"/>
    <w:rsid w:val="007904D6"/>
    <w:rsid w:val="00790564"/>
    <w:rsid w:val="00791EBC"/>
    <w:rsid w:val="0079207B"/>
    <w:rsid w:val="00793577"/>
    <w:rsid w:val="00796197"/>
    <w:rsid w:val="007964BA"/>
    <w:rsid w:val="007A446A"/>
    <w:rsid w:val="007A53A6"/>
    <w:rsid w:val="007A6159"/>
    <w:rsid w:val="007A6718"/>
    <w:rsid w:val="007A77EA"/>
    <w:rsid w:val="007B2180"/>
    <w:rsid w:val="007B27E9"/>
    <w:rsid w:val="007B2C5B"/>
    <w:rsid w:val="007B2D11"/>
    <w:rsid w:val="007B6A93"/>
    <w:rsid w:val="007B7287"/>
    <w:rsid w:val="007B7BEC"/>
    <w:rsid w:val="007C257B"/>
    <w:rsid w:val="007C3CF4"/>
    <w:rsid w:val="007D1DD1"/>
    <w:rsid w:val="007D2107"/>
    <w:rsid w:val="007D3D47"/>
    <w:rsid w:val="007D5895"/>
    <w:rsid w:val="007D77AB"/>
    <w:rsid w:val="007E28D0"/>
    <w:rsid w:val="007E30DF"/>
    <w:rsid w:val="007E6332"/>
    <w:rsid w:val="007F14FB"/>
    <w:rsid w:val="007F211A"/>
    <w:rsid w:val="007F28A7"/>
    <w:rsid w:val="007F2C8B"/>
    <w:rsid w:val="007F355F"/>
    <w:rsid w:val="007F543C"/>
    <w:rsid w:val="007F5555"/>
    <w:rsid w:val="007F6EF2"/>
    <w:rsid w:val="007F7544"/>
    <w:rsid w:val="0080067F"/>
    <w:rsid w:val="00800995"/>
    <w:rsid w:val="00802948"/>
    <w:rsid w:val="008038DF"/>
    <w:rsid w:val="00803D8C"/>
    <w:rsid w:val="00805F03"/>
    <w:rsid w:val="008061BC"/>
    <w:rsid w:val="00807533"/>
    <w:rsid w:val="00807DDE"/>
    <w:rsid w:val="00810079"/>
    <w:rsid w:val="00812496"/>
    <w:rsid w:val="008172F8"/>
    <w:rsid w:val="00821D17"/>
    <w:rsid w:val="00823124"/>
    <w:rsid w:val="008326B2"/>
    <w:rsid w:val="00840603"/>
    <w:rsid w:val="00841C79"/>
    <w:rsid w:val="0084358D"/>
    <w:rsid w:val="00846831"/>
    <w:rsid w:val="00846DDE"/>
    <w:rsid w:val="008510D7"/>
    <w:rsid w:val="00861666"/>
    <w:rsid w:val="0086369F"/>
    <w:rsid w:val="00863825"/>
    <w:rsid w:val="00865532"/>
    <w:rsid w:val="00867686"/>
    <w:rsid w:val="00871256"/>
    <w:rsid w:val="00871405"/>
    <w:rsid w:val="008737D3"/>
    <w:rsid w:val="00874313"/>
    <w:rsid w:val="008747E0"/>
    <w:rsid w:val="00875EAD"/>
    <w:rsid w:val="00876841"/>
    <w:rsid w:val="00882B3C"/>
    <w:rsid w:val="0088783D"/>
    <w:rsid w:val="008937F5"/>
    <w:rsid w:val="008972C3"/>
    <w:rsid w:val="00897460"/>
    <w:rsid w:val="008A0EF3"/>
    <w:rsid w:val="008A1F6A"/>
    <w:rsid w:val="008A3D31"/>
    <w:rsid w:val="008A418F"/>
    <w:rsid w:val="008B7B83"/>
    <w:rsid w:val="008C33B5"/>
    <w:rsid w:val="008C3CEF"/>
    <w:rsid w:val="008C565A"/>
    <w:rsid w:val="008C6969"/>
    <w:rsid w:val="008D2FFC"/>
    <w:rsid w:val="008E007D"/>
    <w:rsid w:val="008E1F69"/>
    <w:rsid w:val="008E295F"/>
    <w:rsid w:val="008F38BB"/>
    <w:rsid w:val="008F57D8"/>
    <w:rsid w:val="00901AC9"/>
    <w:rsid w:val="00902834"/>
    <w:rsid w:val="00905731"/>
    <w:rsid w:val="0090594B"/>
    <w:rsid w:val="00906BE3"/>
    <w:rsid w:val="00906E39"/>
    <w:rsid w:val="009111D8"/>
    <w:rsid w:val="009120FA"/>
    <w:rsid w:val="00914E26"/>
    <w:rsid w:val="0091590F"/>
    <w:rsid w:val="00920172"/>
    <w:rsid w:val="00923B4D"/>
    <w:rsid w:val="0092540C"/>
    <w:rsid w:val="00925E0F"/>
    <w:rsid w:val="00926275"/>
    <w:rsid w:val="00931A57"/>
    <w:rsid w:val="009341AC"/>
    <w:rsid w:val="0093433F"/>
    <w:rsid w:val="0093492E"/>
    <w:rsid w:val="00940CBC"/>
    <w:rsid w:val="009414E6"/>
    <w:rsid w:val="00942F4B"/>
    <w:rsid w:val="00943148"/>
    <w:rsid w:val="00943F85"/>
    <w:rsid w:val="00947EE5"/>
    <w:rsid w:val="00952CE0"/>
    <w:rsid w:val="00952E5D"/>
    <w:rsid w:val="0095450F"/>
    <w:rsid w:val="00956901"/>
    <w:rsid w:val="00962EC1"/>
    <w:rsid w:val="009636FB"/>
    <w:rsid w:val="0096692C"/>
    <w:rsid w:val="009701A6"/>
    <w:rsid w:val="00971591"/>
    <w:rsid w:val="00974564"/>
    <w:rsid w:val="00974E99"/>
    <w:rsid w:val="009758D6"/>
    <w:rsid w:val="009764FA"/>
    <w:rsid w:val="00980192"/>
    <w:rsid w:val="00982A22"/>
    <w:rsid w:val="009850E8"/>
    <w:rsid w:val="00994D97"/>
    <w:rsid w:val="00997C52"/>
    <w:rsid w:val="009A07B7"/>
    <w:rsid w:val="009A176E"/>
    <w:rsid w:val="009A2C4D"/>
    <w:rsid w:val="009A378A"/>
    <w:rsid w:val="009A7B89"/>
    <w:rsid w:val="009B0890"/>
    <w:rsid w:val="009B1545"/>
    <w:rsid w:val="009B5023"/>
    <w:rsid w:val="009B785E"/>
    <w:rsid w:val="009C0253"/>
    <w:rsid w:val="009C26F8"/>
    <w:rsid w:val="009C609E"/>
    <w:rsid w:val="009C7361"/>
    <w:rsid w:val="009D16BB"/>
    <w:rsid w:val="009D1CAA"/>
    <w:rsid w:val="009D26AB"/>
    <w:rsid w:val="009E16EC"/>
    <w:rsid w:val="009E433C"/>
    <w:rsid w:val="009E4A4D"/>
    <w:rsid w:val="009E5600"/>
    <w:rsid w:val="009E6578"/>
    <w:rsid w:val="009E73B6"/>
    <w:rsid w:val="009F081F"/>
    <w:rsid w:val="009F71A0"/>
    <w:rsid w:val="00A01153"/>
    <w:rsid w:val="00A06A3D"/>
    <w:rsid w:val="00A074BA"/>
    <w:rsid w:val="00A07E54"/>
    <w:rsid w:val="00A13E56"/>
    <w:rsid w:val="00A15000"/>
    <w:rsid w:val="00A171D3"/>
    <w:rsid w:val="00A2015C"/>
    <w:rsid w:val="00A21E96"/>
    <w:rsid w:val="00A227BF"/>
    <w:rsid w:val="00A24838"/>
    <w:rsid w:val="00A257CD"/>
    <w:rsid w:val="00A25E59"/>
    <w:rsid w:val="00A2743E"/>
    <w:rsid w:val="00A30C33"/>
    <w:rsid w:val="00A34364"/>
    <w:rsid w:val="00A34E2D"/>
    <w:rsid w:val="00A424DC"/>
    <w:rsid w:val="00A427DD"/>
    <w:rsid w:val="00A4308C"/>
    <w:rsid w:val="00A44836"/>
    <w:rsid w:val="00A44EA0"/>
    <w:rsid w:val="00A45388"/>
    <w:rsid w:val="00A51A98"/>
    <w:rsid w:val="00A524B5"/>
    <w:rsid w:val="00A52AB3"/>
    <w:rsid w:val="00A549B3"/>
    <w:rsid w:val="00A56184"/>
    <w:rsid w:val="00A62A2C"/>
    <w:rsid w:val="00A669D3"/>
    <w:rsid w:val="00A72ED7"/>
    <w:rsid w:val="00A72F3F"/>
    <w:rsid w:val="00A733B0"/>
    <w:rsid w:val="00A77AE8"/>
    <w:rsid w:val="00A801C8"/>
    <w:rsid w:val="00A8083F"/>
    <w:rsid w:val="00A86D2C"/>
    <w:rsid w:val="00A90D86"/>
    <w:rsid w:val="00A914F0"/>
    <w:rsid w:val="00A91DBA"/>
    <w:rsid w:val="00A93907"/>
    <w:rsid w:val="00A97900"/>
    <w:rsid w:val="00AA05AA"/>
    <w:rsid w:val="00AA1D7A"/>
    <w:rsid w:val="00AA3E01"/>
    <w:rsid w:val="00AA65E8"/>
    <w:rsid w:val="00AA7903"/>
    <w:rsid w:val="00AA7FD1"/>
    <w:rsid w:val="00AB0BFA"/>
    <w:rsid w:val="00AB76B7"/>
    <w:rsid w:val="00AC33A2"/>
    <w:rsid w:val="00AD262F"/>
    <w:rsid w:val="00AE1C71"/>
    <w:rsid w:val="00AE27F2"/>
    <w:rsid w:val="00AE2B1F"/>
    <w:rsid w:val="00AE65F1"/>
    <w:rsid w:val="00AE6BB4"/>
    <w:rsid w:val="00AE74AD"/>
    <w:rsid w:val="00AF0B35"/>
    <w:rsid w:val="00AF0B3A"/>
    <w:rsid w:val="00AF159C"/>
    <w:rsid w:val="00AF7B7A"/>
    <w:rsid w:val="00B01873"/>
    <w:rsid w:val="00B0269F"/>
    <w:rsid w:val="00B07669"/>
    <w:rsid w:val="00B07717"/>
    <w:rsid w:val="00B13122"/>
    <w:rsid w:val="00B13197"/>
    <w:rsid w:val="00B17253"/>
    <w:rsid w:val="00B242D1"/>
    <w:rsid w:val="00B2583D"/>
    <w:rsid w:val="00B31A41"/>
    <w:rsid w:val="00B341C2"/>
    <w:rsid w:val="00B40199"/>
    <w:rsid w:val="00B405A4"/>
    <w:rsid w:val="00B41BE2"/>
    <w:rsid w:val="00B478D9"/>
    <w:rsid w:val="00B502FF"/>
    <w:rsid w:val="00B5603D"/>
    <w:rsid w:val="00B60DF5"/>
    <w:rsid w:val="00B62436"/>
    <w:rsid w:val="00B636D5"/>
    <w:rsid w:val="00B643DF"/>
    <w:rsid w:val="00B65300"/>
    <w:rsid w:val="00B67422"/>
    <w:rsid w:val="00B67F63"/>
    <w:rsid w:val="00B70BD4"/>
    <w:rsid w:val="00B718DA"/>
    <w:rsid w:val="00B727E4"/>
    <w:rsid w:val="00B730C4"/>
    <w:rsid w:val="00B73463"/>
    <w:rsid w:val="00B751CF"/>
    <w:rsid w:val="00B76942"/>
    <w:rsid w:val="00B81151"/>
    <w:rsid w:val="00B86E69"/>
    <w:rsid w:val="00B90123"/>
    <w:rsid w:val="00B9016D"/>
    <w:rsid w:val="00B9268A"/>
    <w:rsid w:val="00B952D1"/>
    <w:rsid w:val="00B97A3A"/>
    <w:rsid w:val="00BA0F98"/>
    <w:rsid w:val="00BA1517"/>
    <w:rsid w:val="00BA1612"/>
    <w:rsid w:val="00BA30A6"/>
    <w:rsid w:val="00BA67FD"/>
    <w:rsid w:val="00BA7C48"/>
    <w:rsid w:val="00BB1575"/>
    <w:rsid w:val="00BB17E3"/>
    <w:rsid w:val="00BB5AD5"/>
    <w:rsid w:val="00BC027A"/>
    <w:rsid w:val="00BC05B1"/>
    <w:rsid w:val="00BC251F"/>
    <w:rsid w:val="00BC27F6"/>
    <w:rsid w:val="00BC39F4"/>
    <w:rsid w:val="00BC3EAE"/>
    <w:rsid w:val="00BC4B20"/>
    <w:rsid w:val="00BD0C36"/>
    <w:rsid w:val="00BD1587"/>
    <w:rsid w:val="00BD630A"/>
    <w:rsid w:val="00BD76B9"/>
    <w:rsid w:val="00BD7EE1"/>
    <w:rsid w:val="00BE0567"/>
    <w:rsid w:val="00BE385B"/>
    <w:rsid w:val="00BE5568"/>
    <w:rsid w:val="00BF1358"/>
    <w:rsid w:val="00BF1B19"/>
    <w:rsid w:val="00BF3DB8"/>
    <w:rsid w:val="00BF4B15"/>
    <w:rsid w:val="00BF5BF8"/>
    <w:rsid w:val="00BF5EF4"/>
    <w:rsid w:val="00C0106D"/>
    <w:rsid w:val="00C02186"/>
    <w:rsid w:val="00C02DCC"/>
    <w:rsid w:val="00C0420B"/>
    <w:rsid w:val="00C11707"/>
    <w:rsid w:val="00C12423"/>
    <w:rsid w:val="00C13372"/>
    <w:rsid w:val="00C133BE"/>
    <w:rsid w:val="00C17101"/>
    <w:rsid w:val="00C222B4"/>
    <w:rsid w:val="00C235BC"/>
    <w:rsid w:val="00C262E4"/>
    <w:rsid w:val="00C268D6"/>
    <w:rsid w:val="00C32FEA"/>
    <w:rsid w:val="00C33385"/>
    <w:rsid w:val="00C33E20"/>
    <w:rsid w:val="00C34B55"/>
    <w:rsid w:val="00C35168"/>
    <w:rsid w:val="00C35CF6"/>
    <w:rsid w:val="00C36345"/>
    <w:rsid w:val="00C3725B"/>
    <w:rsid w:val="00C43ED6"/>
    <w:rsid w:val="00C471FD"/>
    <w:rsid w:val="00C47ED9"/>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49CC"/>
    <w:rsid w:val="00D04F0B"/>
    <w:rsid w:val="00D063D7"/>
    <w:rsid w:val="00D1463A"/>
    <w:rsid w:val="00D16F18"/>
    <w:rsid w:val="00D23DD1"/>
    <w:rsid w:val="00D25567"/>
    <w:rsid w:val="00D27F65"/>
    <w:rsid w:val="00D314D1"/>
    <w:rsid w:val="00D32DDF"/>
    <w:rsid w:val="00D33C0A"/>
    <w:rsid w:val="00D34820"/>
    <w:rsid w:val="00D3630A"/>
    <w:rsid w:val="00D3700C"/>
    <w:rsid w:val="00D37422"/>
    <w:rsid w:val="00D452AF"/>
    <w:rsid w:val="00D467E5"/>
    <w:rsid w:val="00D51FAE"/>
    <w:rsid w:val="00D638E0"/>
    <w:rsid w:val="00D653B1"/>
    <w:rsid w:val="00D663A4"/>
    <w:rsid w:val="00D67EF0"/>
    <w:rsid w:val="00D74AE1"/>
    <w:rsid w:val="00D75650"/>
    <w:rsid w:val="00D75D42"/>
    <w:rsid w:val="00D80B20"/>
    <w:rsid w:val="00D8382E"/>
    <w:rsid w:val="00D858BE"/>
    <w:rsid w:val="00D865A8"/>
    <w:rsid w:val="00D9012A"/>
    <w:rsid w:val="00D92C2D"/>
    <w:rsid w:val="00D9361E"/>
    <w:rsid w:val="00D96B8B"/>
    <w:rsid w:val="00D96C0B"/>
    <w:rsid w:val="00DA17CD"/>
    <w:rsid w:val="00DB258F"/>
    <w:rsid w:val="00DB25B3"/>
    <w:rsid w:val="00DB3093"/>
    <w:rsid w:val="00DB55CF"/>
    <w:rsid w:val="00DB5A63"/>
    <w:rsid w:val="00DC1A75"/>
    <w:rsid w:val="00DC24B0"/>
    <w:rsid w:val="00DC27FA"/>
    <w:rsid w:val="00DC2C87"/>
    <w:rsid w:val="00DC440A"/>
    <w:rsid w:val="00DC451B"/>
    <w:rsid w:val="00DC6025"/>
    <w:rsid w:val="00DC62BF"/>
    <w:rsid w:val="00DD61A4"/>
    <w:rsid w:val="00DE0893"/>
    <w:rsid w:val="00DE2814"/>
    <w:rsid w:val="00DE3AD2"/>
    <w:rsid w:val="00DE6796"/>
    <w:rsid w:val="00DF1BE9"/>
    <w:rsid w:val="00DF2A8C"/>
    <w:rsid w:val="00E01272"/>
    <w:rsid w:val="00E03067"/>
    <w:rsid w:val="00E03846"/>
    <w:rsid w:val="00E0633E"/>
    <w:rsid w:val="00E16A6C"/>
    <w:rsid w:val="00E16EB4"/>
    <w:rsid w:val="00E20A7D"/>
    <w:rsid w:val="00E2126E"/>
    <w:rsid w:val="00E21A27"/>
    <w:rsid w:val="00E2689F"/>
    <w:rsid w:val="00E2707A"/>
    <w:rsid w:val="00E27A2F"/>
    <w:rsid w:val="00E41D1D"/>
    <w:rsid w:val="00E42A94"/>
    <w:rsid w:val="00E44DA6"/>
    <w:rsid w:val="00E458BF"/>
    <w:rsid w:val="00E5203E"/>
    <w:rsid w:val="00E54BFB"/>
    <w:rsid w:val="00E54C3D"/>
    <w:rsid w:val="00E54CD7"/>
    <w:rsid w:val="00E57FDE"/>
    <w:rsid w:val="00E60CD6"/>
    <w:rsid w:val="00E62808"/>
    <w:rsid w:val="00E706E7"/>
    <w:rsid w:val="00E70B0E"/>
    <w:rsid w:val="00E84229"/>
    <w:rsid w:val="00E84965"/>
    <w:rsid w:val="00E8540A"/>
    <w:rsid w:val="00E9055C"/>
    <w:rsid w:val="00E9055D"/>
    <w:rsid w:val="00E90E4E"/>
    <w:rsid w:val="00E9391E"/>
    <w:rsid w:val="00E93D91"/>
    <w:rsid w:val="00E9592A"/>
    <w:rsid w:val="00EA026B"/>
    <w:rsid w:val="00EA1052"/>
    <w:rsid w:val="00EA218F"/>
    <w:rsid w:val="00EA382C"/>
    <w:rsid w:val="00EA4F29"/>
    <w:rsid w:val="00EA5B27"/>
    <w:rsid w:val="00EA5F83"/>
    <w:rsid w:val="00EA6F9D"/>
    <w:rsid w:val="00EB606A"/>
    <w:rsid w:val="00EB66DC"/>
    <w:rsid w:val="00EB6F3C"/>
    <w:rsid w:val="00EC1E2C"/>
    <w:rsid w:val="00EC22DB"/>
    <w:rsid w:val="00EC2B9A"/>
    <w:rsid w:val="00EC3723"/>
    <w:rsid w:val="00EC3976"/>
    <w:rsid w:val="00EC4B28"/>
    <w:rsid w:val="00EC4E62"/>
    <w:rsid w:val="00EC568A"/>
    <w:rsid w:val="00EC6D5F"/>
    <w:rsid w:val="00EC732A"/>
    <w:rsid w:val="00EC7C87"/>
    <w:rsid w:val="00ED030E"/>
    <w:rsid w:val="00ED1EDE"/>
    <w:rsid w:val="00ED2A8D"/>
    <w:rsid w:val="00EE54CB"/>
    <w:rsid w:val="00EE63F2"/>
    <w:rsid w:val="00EE6424"/>
    <w:rsid w:val="00EF1905"/>
    <w:rsid w:val="00EF1C54"/>
    <w:rsid w:val="00EF404B"/>
    <w:rsid w:val="00EF6230"/>
    <w:rsid w:val="00EF7265"/>
    <w:rsid w:val="00F00376"/>
    <w:rsid w:val="00F01F0C"/>
    <w:rsid w:val="00F02A5A"/>
    <w:rsid w:val="00F0596D"/>
    <w:rsid w:val="00F10C88"/>
    <w:rsid w:val="00F11368"/>
    <w:rsid w:val="00F1230D"/>
    <w:rsid w:val="00F157E2"/>
    <w:rsid w:val="00F1797A"/>
    <w:rsid w:val="00F20FDF"/>
    <w:rsid w:val="00F21D2F"/>
    <w:rsid w:val="00F22097"/>
    <w:rsid w:val="00F259E2"/>
    <w:rsid w:val="00F33F1C"/>
    <w:rsid w:val="00F34C9A"/>
    <w:rsid w:val="00F35C8B"/>
    <w:rsid w:val="00F36B1A"/>
    <w:rsid w:val="00F46CBC"/>
    <w:rsid w:val="00F46FDA"/>
    <w:rsid w:val="00F527AC"/>
    <w:rsid w:val="00F54C0D"/>
    <w:rsid w:val="00F55CD9"/>
    <w:rsid w:val="00F619A3"/>
    <w:rsid w:val="00F61D83"/>
    <w:rsid w:val="00F63DA6"/>
    <w:rsid w:val="00F64933"/>
    <w:rsid w:val="00F65DD1"/>
    <w:rsid w:val="00F65FE1"/>
    <w:rsid w:val="00F66BCE"/>
    <w:rsid w:val="00F707B3"/>
    <w:rsid w:val="00F71135"/>
    <w:rsid w:val="00F71623"/>
    <w:rsid w:val="00F74309"/>
    <w:rsid w:val="00F744D2"/>
    <w:rsid w:val="00F77210"/>
    <w:rsid w:val="00F8143F"/>
    <w:rsid w:val="00F84EDB"/>
    <w:rsid w:val="00F85DBA"/>
    <w:rsid w:val="00F90461"/>
    <w:rsid w:val="00F92826"/>
    <w:rsid w:val="00F942BC"/>
    <w:rsid w:val="00F94E18"/>
    <w:rsid w:val="00FA0F41"/>
    <w:rsid w:val="00FA370D"/>
    <w:rsid w:val="00FA40BE"/>
    <w:rsid w:val="00FA482A"/>
    <w:rsid w:val="00FA5A54"/>
    <w:rsid w:val="00FA767C"/>
    <w:rsid w:val="00FB105F"/>
    <w:rsid w:val="00FB1767"/>
    <w:rsid w:val="00FC2645"/>
    <w:rsid w:val="00FC2801"/>
    <w:rsid w:val="00FC378B"/>
    <w:rsid w:val="00FC3977"/>
    <w:rsid w:val="00FC3BF4"/>
    <w:rsid w:val="00FD2566"/>
    <w:rsid w:val="00FD2F16"/>
    <w:rsid w:val="00FD3E26"/>
    <w:rsid w:val="00FD3EC4"/>
    <w:rsid w:val="00FD6065"/>
    <w:rsid w:val="00FD7F35"/>
    <w:rsid w:val="00FE244F"/>
    <w:rsid w:val="00FE2A6F"/>
    <w:rsid w:val="00FF16AD"/>
    <w:rsid w:val="00FF1E2E"/>
    <w:rsid w:val="00FF3356"/>
    <w:rsid w:val="00FF4C07"/>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33B8212A"/>
  <w15:docId w15:val="{9673710F-2633-47A6-A073-C4B4E4568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4"/>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Ca,topic,Legend,c,C,Figure No,topic1,topic2,topic3,3559Caption,topic4,c1,C1,Legend1,topic11,topic21,topic31,3559Caption1,no,topic + 10 pt,Légende italique,kuvateksti,Figure N...,Figure-caption,CAPTION,Figure Caption,Figure-captio,ASSET_caption"/>
    <w:basedOn w:val="Normal"/>
    <w:next w:val="Normal"/>
    <w:link w:val="CaptionChar"/>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tabs>
        <w:tab w:val="left" w:pos="851"/>
      </w:tabs>
      <w:spacing w:after="240"/>
    </w:pPr>
  </w:style>
  <w:style w:type="paragraph" w:styleId="ListNumber">
    <w:name w:val="List Number"/>
    <w:basedOn w:val="Normal"/>
    <w:semiHidden/>
    <w:rsid w:val="004F6196"/>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aliases w:val="Footnote,Footnote text,Schriftart: 9 pt,Schriftart: 10 pt,Schriftart: 8 pt,WB-Fußnotentext,fn,Footnotes,Footnote ak"/>
    <w:basedOn w:val="Normal"/>
    <w:link w:val="FootnoteTextChar"/>
    <w:uiPriority w:val="99"/>
    <w:unhideWhenUsed/>
    <w:qFormat/>
    <w:rsid w:val="00332A7B"/>
    <w:pPr>
      <w:tabs>
        <w:tab w:val="left" w:pos="425"/>
      </w:tabs>
      <w:spacing w:line="240" w:lineRule="auto"/>
      <w:ind w:left="425" w:hanging="425"/>
    </w:pPr>
    <w:rPr>
      <w:szCs w:val="24"/>
      <w:vertAlign w:val="superscript"/>
    </w:rPr>
  </w:style>
  <w:style w:type="character" w:customStyle="1" w:styleId="FootnoteTextChar">
    <w:name w:val="Footnote Text Char"/>
    <w:aliases w:val="Footnote Char,Footnote text Char,Schriftart: 9 pt Char,Schriftart: 10 pt Char,Schriftart: 8 pt Char,WB-Fußnotentext Char,fn Char,Footnotes Char,Footnote ak Char"/>
    <w:basedOn w:val="DefaultParagraphFont"/>
    <w:link w:val="FootnoteText"/>
    <w:uiPriority w:val="99"/>
    <w:rsid w:val="00332A7B"/>
    <w:rPr>
      <w:sz w:val="18"/>
      <w:szCs w:val="24"/>
      <w:vertAlign w:val="superscript"/>
      <w:lang w:val="en-GB"/>
    </w:rPr>
  </w:style>
  <w:style w:type="character" w:styleId="FootnoteReference">
    <w:name w:val="footnote reference"/>
    <w:aliases w:val="Footnote call,Footnote symbol,Footnote symboFußnotenzeichen,Footnote sign,Footer Note,stylish,Footnote Reference Superscript,BVI fnr, BVI fnr"/>
    <w:uiPriority w:val="99"/>
    <w:qFormat/>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8"/>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2"/>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 w:type="paragraph" w:styleId="BodyText3">
    <w:name w:val="Body Text 3"/>
    <w:basedOn w:val="Normal"/>
    <w:link w:val="BodyText3Char"/>
    <w:semiHidden/>
    <w:unhideWhenUsed/>
    <w:rsid w:val="0029377A"/>
    <w:pPr>
      <w:spacing w:after="120"/>
    </w:pPr>
    <w:rPr>
      <w:sz w:val="16"/>
      <w:szCs w:val="16"/>
    </w:rPr>
  </w:style>
  <w:style w:type="character" w:customStyle="1" w:styleId="BodyText3Char">
    <w:name w:val="Body Text 3 Char"/>
    <w:basedOn w:val="DefaultParagraphFont"/>
    <w:link w:val="BodyText3"/>
    <w:semiHidden/>
    <w:rsid w:val="0029377A"/>
    <w:rPr>
      <w:sz w:val="16"/>
      <w:szCs w:val="16"/>
      <w:lang w:val="en-GB"/>
    </w:rPr>
  </w:style>
  <w:style w:type="paragraph" w:styleId="ListParagraph">
    <w:name w:val="List Paragraph"/>
    <w:aliases w:val="S-P puce2,LTP - List,BullList,GSA List,Bullet List Paragraph,Lettre d'introduction,Numbered paragraph 1,Paragrafo elenco,1st level - Bullet List Paragraph,Heading 4 bullet,bei normal,Párrafo de lista segundo nivel CAP 3,List Paragraph1"/>
    <w:basedOn w:val="Normal"/>
    <w:link w:val="ListParagraphChar"/>
    <w:uiPriority w:val="34"/>
    <w:qFormat/>
    <w:rsid w:val="0029377A"/>
    <w:pPr>
      <w:widowControl w:val="0"/>
      <w:spacing w:line="240" w:lineRule="auto"/>
      <w:ind w:left="720"/>
      <w:contextualSpacing/>
    </w:pPr>
    <w:rPr>
      <w:rFonts w:ascii="Times New Roman" w:eastAsia="Times New Roman" w:hAnsi="Times New Roman" w:cs="Times New Roman"/>
      <w:snapToGrid w:val="0"/>
      <w:sz w:val="24"/>
      <w:szCs w:val="20"/>
    </w:rPr>
  </w:style>
  <w:style w:type="character" w:customStyle="1" w:styleId="CaptionChar">
    <w:name w:val="Caption Char"/>
    <w:aliases w:val="Ca Char,topic Char,Legend Char,c Char,C Char,Figure No Char,topic1 Char,topic2 Char,topic3 Char,3559Caption Char,topic4 Char,c1 Char,C1 Char,Legend1 Char,topic11 Char,topic21 Char,topic31 Char,3559Caption1 Char,no Char,topic + 10 pt Char"/>
    <w:link w:val="Caption"/>
    <w:rsid w:val="00BC3EAE"/>
    <w:rPr>
      <w:b/>
      <w:bCs/>
      <w:i/>
      <w:color w:val="575756"/>
      <w:u w:val="single"/>
      <w:lang w:val="en-GB"/>
    </w:rPr>
  </w:style>
  <w:style w:type="character" w:customStyle="1" w:styleId="ListParagraphChar">
    <w:name w:val="List Paragraph Char"/>
    <w:aliases w:val="S-P puce2 Char,LTP - List Char,BullList Char,GSA List Char,Bullet List Paragraph Char,Lettre d'introduction Char,Numbered paragraph 1 Char,Paragrafo elenco Char,1st level - Bullet List Paragraph Char,Heading 4 bullet Char"/>
    <w:link w:val="ListParagraph"/>
    <w:uiPriority w:val="34"/>
    <w:qFormat/>
    <w:rsid w:val="00805F03"/>
    <w:rPr>
      <w:rFonts w:ascii="Times New Roman" w:eastAsia="Times New Roman" w:hAnsi="Times New Roman" w:cs="Times New Roman"/>
      <w:snapToGrid w:val="0"/>
      <w:sz w:val="24"/>
      <w:szCs w:val="20"/>
      <w:lang w:val="en-GB"/>
    </w:rPr>
  </w:style>
  <w:style w:type="paragraph" w:customStyle="1" w:styleId="Corpsdetexte1">
    <w:name w:val="Corps de texte1"/>
    <w:basedOn w:val="Normal"/>
    <w:link w:val="BodytextCar"/>
    <w:autoRedefine/>
    <w:rsid w:val="00807DDE"/>
    <w:pPr>
      <w:keepNext/>
      <w:spacing w:after="120"/>
      <w:jc w:val="both"/>
    </w:pPr>
    <w:rPr>
      <w:color w:val="000000" w:themeColor="text1"/>
      <w:sz w:val="22"/>
    </w:rPr>
  </w:style>
  <w:style w:type="character" w:customStyle="1" w:styleId="BodytextCar">
    <w:name w:val="Body text Car"/>
    <w:basedOn w:val="DefaultParagraphFont"/>
    <w:link w:val="Corpsdetexte1"/>
    <w:rsid w:val="00807DDE"/>
    <w:rPr>
      <w:color w:val="000000" w:themeColor="text1"/>
      <w:lang w:val="en-GB"/>
    </w:rPr>
  </w:style>
  <w:style w:type="paragraph" w:customStyle="1" w:styleId="Picturecaption">
    <w:name w:val="Picture caption"/>
    <w:basedOn w:val="Normal"/>
    <w:next w:val="Normal"/>
    <w:link w:val="PicturecaptionCar"/>
    <w:qFormat/>
    <w:rsid w:val="00B13197"/>
    <w:pPr>
      <w:spacing w:before="120" w:after="120"/>
      <w:jc w:val="center"/>
    </w:pPr>
    <w:rPr>
      <w:b/>
      <w:sz w:val="20"/>
    </w:rPr>
  </w:style>
  <w:style w:type="character" w:customStyle="1" w:styleId="PicturecaptionCar">
    <w:name w:val="Picture caption Car"/>
    <w:basedOn w:val="DefaultParagraphFont"/>
    <w:link w:val="Picturecaption"/>
    <w:rsid w:val="00B13197"/>
    <w:rPr>
      <w:b/>
      <w:sz w:val="20"/>
      <w:lang w:val="en-GB"/>
    </w:rPr>
  </w:style>
  <w:style w:type="paragraph" w:customStyle="1" w:styleId="Textepuce1">
    <w:name w:val="Texte puce 1"/>
    <w:basedOn w:val="Textedesaisie"/>
    <w:rsid w:val="00B13197"/>
    <w:rPr>
      <w:lang w:val="fr-FR"/>
    </w:rPr>
  </w:style>
  <w:style w:type="paragraph" w:customStyle="1" w:styleId="List1indent1text">
    <w:name w:val="List 1 indent 1 text"/>
    <w:basedOn w:val="Normal"/>
    <w:rsid w:val="001F73B0"/>
    <w:pPr>
      <w:numPr>
        <w:numId w:val="39"/>
      </w:numPr>
      <w:spacing w:after="200" w:line="276" w:lineRule="auto"/>
      <w:jc w:val="both"/>
    </w:pPr>
    <w:rPr>
      <w:rFonts w:eastAsia="Calibri"/>
      <w:sz w:val="22"/>
      <w:lang w:val="es-ES" w:eastAsia="fr-FR"/>
    </w:rPr>
  </w:style>
  <w:style w:type="paragraph" w:customStyle="1" w:styleId="bulleted">
    <w:name w:val="bulleted"/>
    <w:basedOn w:val="Normal"/>
    <w:uiPriority w:val="1"/>
    <w:qFormat/>
    <w:rsid w:val="001F73B0"/>
    <w:pPr>
      <w:numPr>
        <w:numId w:val="40"/>
      </w:numPr>
      <w:spacing w:before="60" w:after="60" w:line="240" w:lineRule="auto"/>
      <w:jc w:val="both"/>
    </w:pPr>
    <w:rPr>
      <w:rFonts w:ascii="Verdana" w:hAnsi="Verdana"/>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029311">
      <w:bodyDiv w:val="1"/>
      <w:marLeft w:val="0"/>
      <w:marRight w:val="0"/>
      <w:marTop w:val="0"/>
      <w:marBottom w:val="0"/>
      <w:divBdr>
        <w:top w:val="none" w:sz="0" w:space="0" w:color="auto"/>
        <w:left w:val="none" w:sz="0" w:space="0" w:color="auto"/>
        <w:bottom w:val="none" w:sz="0" w:space="0" w:color="auto"/>
        <w:right w:val="none" w:sz="0" w:space="0" w:color="auto"/>
      </w:divBdr>
    </w:div>
    <w:div w:id="561529769">
      <w:bodyDiv w:val="1"/>
      <w:marLeft w:val="0"/>
      <w:marRight w:val="0"/>
      <w:marTop w:val="0"/>
      <w:marBottom w:val="0"/>
      <w:divBdr>
        <w:top w:val="none" w:sz="0" w:space="0" w:color="auto"/>
        <w:left w:val="none" w:sz="0" w:space="0" w:color="auto"/>
        <w:bottom w:val="none" w:sz="0" w:space="0" w:color="auto"/>
        <w:right w:val="none" w:sz="0" w:space="0" w:color="auto"/>
      </w:divBdr>
    </w:div>
    <w:div w:id="564534767">
      <w:bodyDiv w:val="1"/>
      <w:marLeft w:val="0"/>
      <w:marRight w:val="0"/>
      <w:marTop w:val="0"/>
      <w:marBottom w:val="0"/>
      <w:divBdr>
        <w:top w:val="none" w:sz="0" w:space="0" w:color="auto"/>
        <w:left w:val="none" w:sz="0" w:space="0" w:color="auto"/>
        <w:bottom w:val="none" w:sz="0" w:space="0" w:color="auto"/>
        <w:right w:val="none" w:sz="0" w:space="0" w:color="auto"/>
      </w:divBdr>
    </w:div>
    <w:div w:id="1085801309">
      <w:bodyDiv w:val="1"/>
      <w:marLeft w:val="0"/>
      <w:marRight w:val="0"/>
      <w:marTop w:val="0"/>
      <w:marBottom w:val="0"/>
      <w:divBdr>
        <w:top w:val="none" w:sz="0" w:space="0" w:color="auto"/>
        <w:left w:val="none" w:sz="0" w:space="0" w:color="auto"/>
        <w:bottom w:val="none" w:sz="0" w:space="0" w:color="auto"/>
        <w:right w:val="none" w:sz="0" w:space="0" w:color="auto"/>
      </w:divBdr>
      <w:divsChild>
        <w:div w:id="773330650">
          <w:marLeft w:val="0"/>
          <w:marRight w:val="0"/>
          <w:marTop w:val="0"/>
          <w:marBottom w:val="0"/>
          <w:divBdr>
            <w:top w:val="none" w:sz="0" w:space="0" w:color="auto"/>
            <w:left w:val="none" w:sz="0" w:space="0" w:color="auto"/>
            <w:bottom w:val="none" w:sz="0" w:space="0" w:color="auto"/>
            <w:right w:val="none" w:sz="0" w:space="0" w:color="auto"/>
          </w:divBdr>
          <w:divsChild>
            <w:div w:id="2132506937">
              <w:marLeft w:val="0"/>
              <w:marRight w:val="0"/>
              <w:marTop w:val="0"/>
              <w:marBottom w:val="0"/>
              <w:divBdr>
                <w:top w:val="none" w:sz="0" w:space="0" w:color="auto"/>
                <w:left w:val="none" w:sz="0" w:space="0" w:color="auto"/>
                <w:bottom w:val="none" w:sz="0" w:space="0" w:color="auto"/>
                <w:right w:val="none" w:sz="0" w:space="0" w:color="auto"/>
              </w:divBdr>
              <w:divsChild>
                <w:div w:id="2056392755">
                  <w:marLeft w:val="0"/>
                  <w:marRight w:val="0"/>
                  <w:marTop w:val="0"/>
                  <w:marBottom w:val="0"/>
                  <w:divBdr>
                    <w:top w:val="none" w:sz="0" w:space="0" w:color="auto"/>
                    <w:left w:val="none" w:sz="0" w:space="0" w:color="auto"/>
                    <w:bottom w:val="none" w:sz="0" w:space="0" w:color="auto"/>
                    <w:right w:val="none" w:sz="0" w:space="0" w:color="auto"/>
                  </w:divBdr>
                  <w:divsChild>
                    <w:div w:id="521169000">
                      <w:marLeft w:val="0"/>
                      <w:marRight w:val="0"/>
                      <w:marTop w:val="45"/>
                      <w:marBottom w:val="0"/>
                      <w:divBdr>
                        <w:top w:val="none" w:sz="0" w:space="0" w:color="auto"/>
                        <w:left w:val="none" w:sz="0" w:space="0" w:color="auto"/>
                        <w:bottom w:val="none" w:sz="0" w:space="0" w:color="auto"/>
                        <w:right w:val="none" w:sz="0" w:space="0" w:color="auto"/>
                      </w:divBdr>
                      <w:divsChild>
                        <w:div w:id="1045253880">
                          <w:marLeft w:val="0"/>
                          <w:marRight w:val="0"/>
                          <w:marTop w:val="0"/>
                          <w:marBottom w:val="0"/>
                          <w:divBdr>
                            <w:top w:val="none" w:sz="0" w:space="0" w:color="auto"/>
                            <w:left w:val="none" w:sz="0" w:space="0" w:color="auto"/>
                            <w:bottom w:val="none" w:sz="0" w:space="0" w:color="auto"/>
                            <w:right w:val="none" w:sz="0" w:space="0" w:color="auto"/>
                          </w:divBdr>
                          <w:divsChild>
                            <w:div w:id="1205673287">
                              <w:marLeft w:val="12300"/>
                              <w:marRight w:val="0"/>
                              <w:marTop w:val="0"/>
                              <w:marBottom w:val="0"/>
                              <w:divBdr>
                                <w:top w:val="none" w:sz="0" w:space="0" w:color="auto"/>
                                <w:left w:val="none" w:sz="0" w:space="0" w:color="auto"/>
                                <w:bottom w:val="none" w:sz="0" w:space="0" w:color="auto"/>
                                <w:right w:val="none" w:sz="0" w:space="0" w:color="auto"/>
                              </w:divBdr>
                              <w:divsChild>
                                <w:div w:id="1421293680">
                                  <w:marLeft w:val="0"/>
                                  <w:marRight w:val="0"/>
                                  <w:marTop w:val="0"/>
                                  <w:marBottom w:val="0"/>
                                  <w:divBdr>
                                    <w:top w:val="none" w:sz="0" w:space="0" w:color="auto"/>
                                    <w:left w:val="none" w:sz="0" w:space="0" w:color="auto"/>
                                    <w:bottom w:val="none" w:sz="0" w:space="0" w:color="auto"/>
                                    <w:right w:val="none" w:sz="0" w:space="0" w:color="auto"/>
                                  </w:divBdr>
                                  <w:divsChild>
                                    <w:div w:id="744182315">
                                      <w:marLeft w:val="0"/>
                                      <w:marRight w:val="0"/>
                                      <w:marTop w:val="0"/>
                                      <w:marBottom w:val="390"/>
                                      <w:divBdr>
                                        <w:top w:val="none" w:sz="0" w:space="0" w:color="auto"/>
                                        <w:left w:val="none" w:sz="0" w:space="0" w:color="auto"/>
                                        <w:bottom w:val="none" w:sz="0" w:space="0" w:color="auto"/>
                                        <w:right w:val="none" w:sz="0" w:space="0" w:color="auto"/>
                                      </w:divBdr>
                                      <w:divsChild>
                                        <w:div w:id="851916314">
                                          <w:marLeft w:val="0"/>
                                          <w:marRight w:val="0"/>
                                          <w:marTop w:val="0"/>
                                          <w:marBottom w:val="0"/>
                                          <w:divBdr>
                                            <w:top w:val="none" w:sz="0" w:space="0" w:color="auto"/>
                                            <w:left w:val="none" w:sz="0" w:space="0" w:color="auto"/>
                                            <w:bottom w:val="none" w:sz="0" w:space="0" w:color="auto"/>
                                            <w:right w:val="none" w:sz="0" w:space="0" w:color="auto"/>
                                          </w:divBdr>
                                          <w:divsChild>
                                            <w:div w:id="371805277">
                                              <w:marLeft w:val="0"/>
                                              <w:marRight w:val="0"/>
                                              <w:marTop w:val="0"/>
                                              <w:marBottom w:val="0"/>
                                              <w:divBdr>
                                                <w:top w:val="none" w:sz="0" w:space="0" w:color="auto"/>
                                                <w:left w:val="none" w:sz="0" w:space="0" w:color="auto"/>
                                                <w:bottom w:val="none" w:sz="0" w:space="0" w:color="auto"/>
                                                <w:right w:val="none" w:sz="0" w:space="0" w:color="auto"/>
                                              </w:divBdr>
                                              <w:divsChild>
                                                <w:div w:id="925844662">
                                                  <w:marLeft w:val="0"/>
                                                  <w:marRight w:val="0"/>
                                                  <w:marTop w:val="0"/>
                                                  <w:marBottom w:val="0"/>
                                                  <w:divBdr>
                                                    <w:top w:val="none" w:sz="0" w:space="0" w:color="auto"/>
                                                    <w:left w:val="none" w:sz="0" w:space="0" w:color="auto"/>
                                                    <w:bottom w:val="none" w:sz="0" w:space="0" w:color="auto"/>
                                                    <w:right w:val="none" w:sz="0" w:space="0" w:color="auto"/>
                                                  </w:divBdr>
                                                  <w:divsChild>
                                                    <w:div w:id="53236863">
                                                      <w:marLeft w:val="0"/>
                                                      <w:marRight w:val="0"/>
                                                      <w:marTop w:val="0"/>
                                                      <w:marBottom w:val="0"/>
                                                      <w:divBdr>
                                                        <w:top w:val="none" w:sz="0" w:space="0" w:color="auto"/>
                                                        <w:left w:val="none" w:sz="0" w:space="0" w:color="auto"/>
                                                        <w:bottom w:val="none" w:sz="0" w:space="0" w:color="auto"/>
                                                        <w:right w:val="none" w:sz="0" w:space="0" w:color="auto"/>
                                                      </w:divBdr>
                                                      <w:divsChild>
                                                        <w:div w:id="796527223">
                                                          <w:marLeft w:val="0"/>
                                                          <w:marRight w:val="0"/>
                                                          <w:marTop w:val="0"/>
                                                          <w:marBottom w:val="0"/>
                                                          <w:divBdr>
                                                            <w:top w:val="none" w:sz="0" w:space="0" w:color="auto"/>
                                                            <w:left w:val="none" w:sz="0" w:space="0" w:color="auto"/>
                                                            <w:bottom w:val="none" w:sz="0" w:space="0" w:color="auto"/>
                                                            <w:right w:val="none" w:sz="0" w:space="0" w:color="auto"/>
                                                          </w:divBdr>
                                                          <w:divsChild>
                                                            <w:div w:id="1760832519">
                                                              <w:marLeft w:val="0"/>
                                                              <w:marRight w:val="0"/>
                                                              <w:marTop w:val="0"/>
                                                              <w:marBottom w:val="0"/>
                                                              <w:divBdr>
                                                                <w:top w:val="none" w:sz="0" w:space="0" w:color="auto"/>
                                                                <w:left w:val="none" w:sz="0" w:space="0" w:color="auto"/>
                                                                <w:bottom w:val="none" w:sz="0" w:space="0" w:color="auto"/>
                                                                <w:right w:val="none" w:sz="0" w:space="0" w:color="auto"/>
                                                              </w:divBdr>
                                                              <w:divsChild>
                                                                <w:div w:id="73285903">
                                                                  <w:marLeft w:val="0"/>
                                                                  <w:marRight w:val="0"/>
                                                                  <w:marTop w:val="0"/>
                                                                  <w:marBottom w:val="0"/>
                                                                  <w:divBdr>
                                                                    <w:top w:val="none" w:sz="0" w:space="0" w:color="auto"/>
                                                                    <w:left w:val="none" w:sz="0" w:space="0" w:color="auto"/>
                                                                    <w:bottom w:val="none" w:sz="0" w:space="0" w:color="auto"/>
                                                                    <w:right w:val="none" w:sz="0" w:space="0" w:color="auto"/>
                                                                  </w:divBdr>
                                                                  <w:divsChild>
                                                                    <w:div w:id="557861520">
                                                                      <w:marLeft w:val="0"/>
                                                                      <w:marRight w:val="0"/>
                                                                      <w:marTop w:val="0"/>
                                                                      <w:marBottom w:val="0"/>
                                                                      <w:divBdr>
                                                                        <w:top w:val="none" w:sz="0" w:space="0" w:color="auto"/>
                                                                        <w:left w:val="none" w:sz="0" w:space="0" w:color="auto"/>
                                                                        <w:bottom w:val="none" w:sz="0" w:space="0" w:color="auto"/>
                                                                        <w:right w:val="none" w:sz="0" w:space="0" w:color="auto"/>
                                                                      </w:divBdr>
                                                                      <w:divsChild>
                                                                        <w:div w:id="1000502384">
                                                                          <w:marLeft w:val="0"/>
                                                                          <w:marRight w:val="0"/>
                                                                          <w:marTop w:val="0"/>
                                                                          <w:marBottom w:val="0"/>
                                                                          <w:divBdr>
                                                                            <w:top w:val="none" w:sz="0" w:space="0" w:color="auto"/>
                                                                            <w:left w:val="none" w:sz="0" w:space="0" w:color="auto"/>
                                                                            <w:bottom w:val="none" w:sz="0" w:space="0" w:color="auto"/>
                                                                            <w:right w:val="none" w:sz="0" w:space="0" w:color="auto"/>
                                                                          </w:divBdr>
                                                                          <w:divsChild>
                                                                            <w:div w:id="2044205536">
                                                                              <w:marLeft w:val="0"/>
                                                                              <w:marRight w:val="0"/>
                                                                              <w:marTop w:val="0"/>
                                                                              <w:marBottom w:val="0"/>
                                                                              <w:divBdr>
                                                                                <w:top w:val="none" w:sz="0" w:space="0" w:color="auto"/>
                                                                                <w:left w:val="none" w:sz="0" w:space="0" w:color="auto"/>
                                                                                <w:bottom w:val="none" w:sz="0" w:space="0" w:color="auto"/>
                                                                                <w:right w:val="none" w:sz="0" w:space="0" w:color="auto"/>
                                                                              </w:divBdr>
                                                                              <w:divsChild>
                                                                                <w:div w:id="45371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png"/><Relationship Id="rId26" Type="http://schemas.openxmlformats.org/officeDocument/2006/relationships/footer" Target="footer5.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16/09/relationships/commentsIds" Target="commentsIds.xml"/><Relationship Id="rId27" Type="http://schemas.openxmlformats.org/officeDocument/2006/relationships/header" Target="header9.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51B52-DFD4-41FC-9004-E2E0DBDF4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13</Pages>
  <Words>3111</Words>
  <Characters>17738</Characters>
  <Application>Microsoft Office Word</Application>
  <DocSecurity>0</DocSecurity>
  <Lines>147</Lines>
  <Paragraphs>41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SBAS Guideline</vt:lpstr>
      <vt:lpstr>IALA Guideline 1115</vt:lpstr>
      <vt:lpstr>IALA Guideline 1115</vt:lpstr>
    </vt:vector>
  </TitlesOfParts>
  <Manager>IALA</Manager>
  <Company>IALA</Company>
  <LinksUpToDate>false</LinksUpToDate>
  <CharactersWithSpaces>20808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SBAS Guideline</dc:title>
  <dc:subject>IALA</dc:subject>
  <dc:creator>maria.mota@external.essp-sas.eu</dc:creator>
  <cp:lastModifiedBy>Kevin Gregory</cp:lastModifiedBy>
  <cp:revision>31</cp:revision>
  <cp:lastPrinted>2017-08-30T13:10:00Z</cp:lastPrinted>
  <dcterms:created xsi:type="dcterms:W3CDTF">2019-01-22T12:07:00Z</dcterms:created>
  <dcterms:modified xsi:type="dcterms:W3CDTF">2019-03-07T08:11:00Z</dcterms:modified>
</cp:coreProperties>
</file>